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E4A" w:rsidRDefault="007B4E4A" w:rsidP="00D30FF3">
      <w:pPr>
        <w:jc w:val="both"/>
        <w:rPr>
          <w:ins w:id="0" w:author="Author"/>
          <w:rFonts w:ascii="Times New Roman" w:hAnsi="Times New Roman" w:cs="Times New Roman"/>
          <w:b/>
          <w:bCs/>
          <w:sz w:val="20"/>
          <w:szCs w:val="20"/>
        </w:rPr>
      </w:pPr>
      <w:bookmarkStart w:id="1" w:name="_GoBack"/>
      <w:bookmarkEnd w:id="1"/>
      <w:ins w:id="2" w:author="Author">
        <w:r w:rsidRPr="007B4E4A">
          <w:rPr>
            <w:rFonts w:ascii="Times New Roman" w:hAnsi="Times New Roman" w:cs="Times New Roman"/>
            <w:b/>
            <w:bCs/>
            <w:sz w:val="20"/>
            <w:szCs w:val="20"/>
          </w:rPr>
          <w:t>Annex II</w:t>
        </w:r>
        <w:r w:rsidR="008551FC">
          <w:rPr>
            <w:rFonts w:ascii="Times New Roman" w:hAnsi="Times New Roman" w:cs="Times New Roman"/>
            <w:b/>
            <w:bCs/>
            <w:sz w:val="20"/>
            <w:szCs w:val="20"/>
          </w:rPr>
          <w:t>I</w:t>
        </w:r>
      </w:ins>
    </w:p>
    <w:p w:rsidR="004A39F0" w:rsidRPr="00D30FF3" w:rsidRDefault="00A3424D" w:rsidP="00D30FF3">
      <w:pPr>
        <w:jc w:val="both"/>
        <w:rPr>
          <w:rFonts w:ascii="Times New Roman" w:hAnsi="Times New Roman" w:cs="Times New Roman"/>
          <w:b/>
          <w:bCs/>
          <w:sz w:val="20"/>
          <w:szCs w:val="20"/>
        </w:rPr>
      </w:pPr>
      <w:r w:rsidRPr="00D30FF3">
        <w:rPr>
          <w:rFonts w:ascii="Times New Roman" w:hAnsi="Times New Roman" w:cs="Times New Roman"/>
          <w:b/>
          <w:bCs/>
          <w:sz w:val="20"/>
          <w:szCs w:val="20"/>
        </w:rPr>
        <w:t>S.02.02</w:t>
      </w:r>
      <w:r w:rsidR="00C3408D">
        <w:rPr>
          <w:rFonts w:ascii="Times New Roman" w:hAnsi="Times New Roman" w:cs="Times New Roman"/>
          <w:b/>
          <w:bCs/>
          <w:sz w:val="20"/>
          <w:szCs w:val="20"/>
        </w:rPr>
        <w:t>.</w:t>
      </w:r>
      <w:r w:rsidRPr="00D30FF3">
        <w:rPr>
          <w:rFonts w:ascii="Times New Roman" w:hAnsi="Times New Roman" w:cs="Times New Roman"/>
          <w:b/>
          <w:bCs/>
          <w:sz w:val="20"/>
          <w:szCs w:val="20"/>
        </w:rPr>
        <w:t xml:space="preserve"> - Assets and liabilities by currency</w:t>
      </w:r>
      <w:r w:rsidR="00C81CBF">
        <w:rPr>
          <w:rFonts w:ascii="Times New Roman" w:hAnsi="Times New Roman" w:cs="Times New Roman"/>
          <w:b/>
          <w:bCs/>
          <w:sz w:val="20"/>
          <w:szCs w:val="20"/>
        </w:rPr>
        <w:t xml:space="preserve"> (old </w:t>
      </w:r>
      <w:r w:rsidR="00EE3C35">
        <w:rPr>
          <w:rFonts w:ascii="Times New Roman" w:hAnsi="Times New Roman" w:cs="Times New Roman"/>
          <w:b/>
          <w:bCs/>
          <w:sz w:val="20"/>
          <w:szCs w:val="20"/>
        </w:rPr>
        <w:t>BS-</w:t>
      </w:r>
      <w:r w:rsidR="00C81CBF">
        <w:rPr>
          <w:rFonts w:ascii="Times New Roman" w:hAnsi="Times New Roman" w:cs="Times New Roman"/>
          <w:b/>
          <w:bCs/>
          <w:sz w:val="20"/>
          <w:szCs w:val="20"/>
        </w:rPr>
        <w:t>C1D)</w:t>
      </w:r>
    </w:p>
    <w:p w:rsidR="00E87E5C" w:rsidRPr="00D30FF3" w:rsidRDefault="00E87E5C" w:rsidP="00D30FF3">
      <w:pPr>
        <w:jc w:val="both"/>
        <w:rPr>
          <w:rFonts w:ascii="Times New Roman" w:hAnsi="Times New Roman" w:cs="Times New Roman"/>
          <w:bCs/>
          <w:sz w:val="20"/>
          <w:szCs w:val="20"/>
        </w:rPr>
      </w:pPr>
      <w:r w:rsidRPr="00D30FF3">
        <w:rPr>
          <w:rFonts w:ascii="Times New Roman" w:hAnsi="Times New Roman" w:cs="Times New Roman"/>
          <w:bCs/>
          <w:sz w:val="20"/>
          <w:szCs w:val="20"/>
        </w:rPr>
        <w:t>General comment:</w:t>
      </w:r>
    </w:p>
    <w:p w:rsidR="00C81CBF" w:rsidRPr="00D30FF3" w:rsidRDefault="00C81CBF">
      <w:pPr>
        <w:jc w:val="both"/>
        <w:rPr>
          <w:rFonts w:ascii="Times New Roman" w:hAnsi="Times New Roman" w:cs="Times New Roman"/>
          <w:sz w:val="20"/>
          <w:szCs w:val="20"/>
        </w:rPr>
      </w:pPr>
      <w:r w:rsidRPr="00D30FF3">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C81CBF" w:rsidRDefault="00C81CBF">
      <w:pPr>
        <w:jc w:val="both"/>
        <w:rPr>
          <w:rFonts w:ascii="Times New Roman" w:hAnsi="Times New Roman" w:cs="Times New Roman"/>
          <w:sz w:val="20"/>
          <w:szCs w:val="20"/>
          <w:lang w:val="en-US"/>
        </w:rPr>
      </w:pPr>
      <w:r w:rsidRPr="00D30FF3">
        <w:rPr>
          <w:rFonts w:ascii="Times New Roman" w:hAnsi="Times New Roman" w:cs="Times New Roman"/>
          <w:sz w:val="20"/>
          <w:szCs w:val="20"/>
          <w:lang w:val="en-US"/>
        </w:rPr>
        <w:t xml:space="preserve">This annex relates to annual submission of information for </w:t>
      </w:r>
      <w:r w:rsidR="00AE5774">
        <w:rPr>
          <w:rFonts w:ascii="Times New Roman" w:hAnsi="Times New Roman" w:cs="Times New Roman"/>
          <w:sz w:val="20"/>
          <w:szCs w:val="20"/>
          <w:lang w:val="en-US"/>
        </w:rPr>
        <w:t>groups</w:t>
      </w:r>
      <w:r w:rsidRPr="00D30FF3">
        <w:rPr>
          <w:rFonts w:ascii="Times New Roman" w:hAnsi="Times New Roman" w:cs="Times New Roman"/>
          <w:sz w:val="20"/>
          <w:szCs w:val="20"/>
          <w:lang w:val="en-US"/>
        </w:rPr>
        <w:t>.</w:t>
      </w:r>
    </w:p>
    <w:p w:rsidR="00EB3A25" w:rsidRPr="00D30FF3" w:rsidRDefault="00E87E5C" w:rsidP="00D30FF3">
      <w:pPr>
        <w:jc w:val="both"/>
        <w:rPr>
          <w:rFonts w:ascii="Times New Roman" w:hAnsi="Times New Roman" w:cs="Times New Roman"/>
          <w:bCs/>
          <w:sz w:val="20"/>
          <w:szCs w:val="20"/>
          <w:lang w:val="en-US"/>
        </w:rPr>
      </w:pPr>
      <w:r w:rsidRPr="00D30FF3">
        <w:rPr>
          <w:rFonts w:ascii="Times New Roman" w:hAnsi="Times New Roman" w:cs="Times New Roman"/>
          <w:bCs/>
          <w:sz w:val="20"/>
          <w:szCs w:val="20"/>
        </w:rPr>
        <w:t xml:space="preserve">This template is to be filled in accordance </w:t>
      </w:r>
      <w:r w:rsidR="007C5D74">
        <w:rPr>
          <w:rFonts w:ascii="Times New Roman" w:hAnsi="Times New Roman" w:cs="Times New Roman"/>
          <w:bCs/>
          <w:sz w:val="20"/>
          <w:szCs w:val="20"/>
        </w:rPr>
        <w:t>to</w:t>
      </w:r>
      <w:r w:rsidR="007C5D74" w:rsidRPr="00D30FF3">
        <w:rPr>
          <w:rFonts w:ascii="Times New Roman" w:hAnsi="Times New Roman" w:cs="Times New Roman"/>
          <w:bCs/>
          <w:sz w:val="20"/>
          <w:szCs w:val="20"/>
        </w:rPr>
        <w:t xml:space="preserve"> </w:t>
      </w:r>
      <w:r w:rsidRPr="00D30FF3">
        <w:rPr>
          <w:rFonts w:ascii="Times New Roman" w:hAnsi="Times New Roman" w:cs="Times New Roman"/>
          <w:bCs/>
          <w:sz w:val="20"/>
          <w:szCs w:val="20"/>
        </w:rPr>
        <w:t xml:space="preserve">the Balance sheet </w:t>
      </w:r>
      <w:r w:rsidR="00D77DF3" w:rsidRPr="00D30FF3">
        <w:rPr>
          <w:rFonts w:ascii="Times New Roman" w:hAnsi="Times New Roman" w:cs="Times New Roman"/>
          <w:bCs/>
          <w:sz w:val="20"/>
          <w:szCs w:val="20"/>
        </w:rPr>
        <w:t>(S.02.01</w:t>
      </w:r>
      <w:del w:id="3" w:author="Author">
        <w:r w:rsidR="00D77DF3" w:rsidRPr="00D30FF3" w:rsidDel="008551FC">
          <w:rPr>
            <w:rFonts w:ascii="Times New Roman" w:hAnsi="Times New Roman" w:cs="Times New Roman"/>
            <w:bCs/>
            <w:sz w:val="20"/>
            <w:szCs w:val="20"/>
          </w:rPr>
          <w:delText>.b</w:delText>
        </w:r>
      </w:del>
      <w:r w:rsidR="00D77DF3" w:rsidRPr="00D30FF3">
        <w:rPr>
          <w:rFonts w:ascii="Times New Roman" w:hAnsi="Times New Roman" w:cs="Times New Roman"/>
          <w:bCs/>
          <w:sz w:val="20"/>
          <w:szCs w:val="20"/>
        </w:rPr>
        <w:t>)</w:t>
      </w:r>
      <w:r w:rsidR="00EB3A25" w:rsidRPr="00D30FF3">
        <w:rPr>
          <w:rFonts w:ascii="Times New Roman" w:hAnsi="Times New Roman" w:cs="Times New Roman"/>
          <w:bCs/>
          <w:sz w:val="20"/>
          <w:szCs w:val="20"/>
        </w:rPr>
        <w:t>.</w:t>
      </w:r>
      <w:r w:rsidR="00D77DF3" w:rsidRPr="00D30FF3">
        <w:rPr>
          <w:rFonts w:ascii="Times New Roman" w:hAnsi="Times New Roman" w:cs="Times New Roman"/>
          <w:bCs/>
          <w:sz w:val="20"/>
          <w:szCs w:val="20"/>
        </w:rPr>
        <w:t xml:space="preserve"> </w:t>
      </w:r>
      <w:r w:rsidR="00EB3A25" w:rsidRPr="00D30FF3">
        <w:rPr>
          <w:rFonts w:ascii="Times New Roman" w:hAnsi="Times New Roman" w:cs="Times New Roman"/>
          <w:bCs/>
          <w:sz w:val="20"/>
          <w:szCs w:val="20"/>
          <w:lang w:val="en-US"/>
        </w:rPr>
        <w:t xml:space="preserve">Valuation </w:t>
      </w:r>
      <w:r w:rsidR="00801E01" w:rsidRPr="00D30FF3">
        <w:rPr>
          <w:rFonts w:ascii="Times New Roman" w:hAnsi="Times New Roman" w:cs="Times New Roman"/>
          <w:bCs/>
          <w:sz w:val="20"/>
          <w:szCs w:val="20"/>
          <w:lang w:val="en-US"/>
        </w:rPr>
        <w:t>principles</w:t>
      </w:r>
      <w:r w:rsidR="00EB3A25" w:rsidRPr="00D30FF3">
        <w:rPr>
          <w:rFonts w:ascii="Times New Roman" w:hAnsi="Times New Roman" w:cs="Times New Roman"/>
          <w:bCs/>
          <w:sz w:val="20"/>
          <w:szCs w:val="20"/>
          <w:lang w:val="en-US"/>
        </w:rPr>
        <w:t xml:space="preserve"> are laid down in Directive 2009/138</w:t>
      </w:r>
      <w:r w:rsidR="00EB3A25" w:rsidRPr="00064DA2">
        <w:rPr>
          <w:rFonts w:ascii="Times New Roman" w:hAnsi="Times New Roman" w:cs="Times New Roman"/>
          <w:bCs/>
          <w:sz w:val="20"/>
          <w:szCs w:val="20"/>
          <w:lang w:val="en-US"/>
        </w:rPr>
        <w:t xml:space="preserve">/EC, </w:t>
      </w:r>
      <w:ins w:id="4" w:author="Author">
        <w:r w:rsidR="005F2115" w:rsidRPr="0061150D">
          <w:rPr>
            <w:rFonts w:ascii="Times New Roman" w:hAnsi="Times New Roman" w:cs="Times New Roman"/>
            <w:bCs/>
            <w:sz w:val="20"/>
            <w:szCs w:val="20"/>
            <w:rPrChange w:id="5" w:author="Author">
              <w:rPr>
                <w:rFonts w:ascii="Times New Roman" w:hAnsi="Times New Roman" w:cs="Times New Roman"/>
                <w:bCs/>
                <w:sz w:val="20"/>
                <w:szCs w:val="20"/>
                <w:highlight w:val="yellow"/>
              </w:rPr>
            </w:rPrChange>
          </w:rPr>
          <w:t>Delegated Regulation 2015/35</w:t>
        </w:r>
      </w:ins>
      <w:del w:id="6" w:author="Author">
        <w:r w:rsidR="00604CD4" w:rsidRPr="00497596" w:rsidDel="005F2115">
          <w:rPr>
            <w:rFonts w:ascii="Times New Roman" w:hAnsi="Times New Roman" w:cs="Times New Roman"/>
            <w:bCs/>
            <w:sz w:val="20"/>
            <w:szCs w:val="20"/>
            <w:lang w:val="en-US"/>
          </w:rPr>
          <w:delText>Implementing</w:delText>
        </w:r>
        <w:r w:rsidR="00604CD4" w:rsidRPr="00064DA2" w:rsidDel="005F2115">
          <w:rPr>
            <w:rFonts w:ascii="Times New Roman" w:hAnsi="Times New Roman" w:cs="Times New Roman"/>
            <w:bCs/>
            <w:sz w:val="20"/>
            <w:szCs w:val="20"/>
            <w:lang w:val="en-US"/>
          </w:rPr>
          <w:delText xml:space="preserve"> Measures</w:delText>
        </w:r>
      </w:del>
      <w:r w:rsidR="00EB3A25" w:rsidRPr="00064DA2">
        <w:rPr>
          <w:rFonts w:ascii="Times New Roman" w:hAnsi="Times New Roman" w:cs="Times New Roman"/>
          <w:bCs/>
          <w:sz w:val="20"/>
          <w:szCs w:val="20"/>
          <w:lang w:val="en-US"/>
        </w:rPr>
        <w:t>, Solvency</w:t>
      </w:r>
      <w:r w:rsidR="00EB3A25" w:rsidRPr="00D30FF3">
        <w:rPr>
          <w:rFonts w:ascii="Times New Roman" w:hAnsi="Times New Roman" w:cs="Times New Roman"/>
          <w:bCs/>
          <w:sz w:val="20"/>
          <w:szCs w:val="20"/>
          <w:lang w:val="en-US"/>
        </w:rPr>
        <w:t xml:space="preserve"> II Technical Standards and Guidelines. </w:t>
      </w:r>
    </w:p>
    <w:p w:rsidR="00D30FF3" w:rsidRDefault="00CD511E">
      <w:pPr>
        <w:jc w:val="both"/>
        <w:rPr>
          <w:rFonts w:ascii="Times New Roman" w:hAnsi="Times New Roman" w:cs="Times New Roman"/>
          <w:sz w:val="20"/>
          <w:szCs w:val="20"/>
          <w:lang w:val="en-US"/>
        </w:rPr>
      </w:pPr>
      <w:r w:rsidRPr="00D30FF3">
        <w:rPr>
          <w:rFonts w:ascii="Times New Roman" w:hAnsi="Times New Roman" w:cs="Times New Roman"/>
          <w:sz w:val="20"/>
          <w:szCs w:val="20"/>
          <w:lang w:val="en-US"/>
        </w:rPr>
        <w:t xml:space="preserve">This template is not required to be submitted if one single currency represents more than 90% of assets and </w:t>
      </w:r>
      <w:ins w:id="7" w:author="Author">
        <w:r w:rsidR="00604872">
          <w:rPr>
            <w:rFonts w:ascii="Times New Roman" w:hAnsi="Times New Roman" w:cs="Times New Roman"/>
            <w:sz w:val="20"/>
            <w:szCs w:val="20"/>
            <w:lang w:val="en-US"/>
          </w:rPr>
          <w:t xml:space="preserve">also of </w:t>
        </w:r>
      </w:ins>
      <w:r w:rsidRPr="00D30FF3">
        <w:rPr>
          <w:rFonts w:ascii="Times New Roman" w:hAnsi="Times New Roman" w:cs="Times New Roman"/>
          <w:sz w:val="20"/>
          <w:szCs w:val="20"/>
          <w:lang w:val="en-US"/>
        </w:rPr>
        <w:t>liabilities.</w:t>
      </w:r>
      <w:r w:rsidRPr="00CD511E">
        <w:rPr>
          <w:rFonts w:ascii="Times New Roman" w:hAnsi="Times New Roman" w:cs="Times New Roman"/>
          <w:sz w:val="20"/>
          <w:szCs w:val="20"/>
          <w:lang w:val="en-US"/>
        </w:rPr>
        <w:t xml:space="preserve"> </w:t>
      </w:r>
    </w:p>
    <w:p w:rsidR="00CD511E" w:rsidRPr="00CD511E" w:rsidRDefault="00D30FF3">
      <w:pPr>
        <w:jc w:val="both"/>
        <w:rPr>
          <w:rFonts w:ascii="Times New Roman" w:hAnsi="Times New Roman" w:cs="Times New Roman"/>
          <w:sz w:val="20"/>
          <w:szCs w:val="20"/>
          <w:lang w:val="en-US"/>
        </w:rPr>
      </w:pPr>
      <w:r w:rsidRPr="00D30FF3">
        <w:rPr>
          <w:rFonts w:ascii="Times New Roman" w:hAnsi="Times New Roman" w:cs="Times New Roman"/>
          <w:sz w:val="20"/>
          <w:szCs w:val="20"/>
          <w:lang w:val="en-US"/>
        </w:rPr>
        <w:t xml:space="preserve">If submitted, information on the </w:t>
      </w:r>
      <w:ins w:id="8" w:author="Author">
        <w:r w:rsidR="00497596" w:rsidRPr="00497596">
          <w:rPr>
            <w:rFonts w:ascii="Times New Roman" w:hAnsi="Times New Roman" w:cs="Times New Roman"/>
            <w:sz w:val="20"/>
            <w:szCs w:val="20"/>
            <w:lang w:val="en-US"/>
          </w:rPr>
          <w:t xml:space="preserve">reporting currency </w:t>
        </w:r>
      </w:ins>
      <w:del w:id="9" w:author="Author">
        <w:r w:rsidRPr="00D30FF3" w:rsidDel="00497596">
          <w:rPr>
            <w:rFonts w:ascii="Times New Roman" w:hAnsi="Times New Roman" w:cs="Times New Roman"/>
            <w:sz w:val="20"/>
            <w:szCs w:val="20"/>
            <w:lang w:val="en-US"/>
          </w:rPr>
          <w:delText xml:space="preserve">home country </w:delText>
        </w:r>
      </w:del>
      <w:r w:rsidRPr="00D30FF3">
        <w:rPr>
          <w:rFonts w:ascii="Times New Roman" w:hAnsi="Times New Roman" w:cs="Times New Roman"/>
          <w:sz w:val="20"/>
          <w:szCs w:val="20"/>
          <w:lang w:val="en-US"/>
        </w:rPr>
        <w:t xml:space="preserve">shall </w:t>
      </w:r>
      <w:r>
        <w:rPr>
          <w:rFonts w:ascii="Times New Roman" w:hAnsi="Times New Roman" w:cs="Times New Roman"/>
          <w:sz w:val="20"/>
          <w:szCs w:val="20"/>
          <w:lang w:val="en-US"/>
        </w:rPr>
        <w:t xml:space="preserve">always </w:t>
      </w:r>
      <w:r w:rsidRPr="00D30FF3">
        <w:rPr>
          <w:rFonts w:ascii="Times New Roman" w:hAnsi="Times New Roman" w:cs="Times New Roman"/>
          <w:sz w:val="20"/>
          <w:szCs w:val="20"/>
          <w:lang w:val="en-US"/>
        </w:rPr>
        <w:t xml:space="preserve">be reported regardless of the amount of assets and </w:t>
      </w:r>
      <w:ins w:id="10" w:author="Author">
        <w:r w:rsidR="00604872">
          <w:rPr>
            <w:rFonts w:ascii="Times New Roman" w:hAnsi="Times New Roman" w:cs="Times New Roman"/>
            <w:sz w:val="20"/>
            <w:szCs w:val="20"/>
            <w:lang w:val="en-US"/>
          </w:rPr>
          <w:t xml:space="preserve">of the total </w:t>
        </w:r>
      </w:ins>
      <w:r w:rsidRPr="00D30FF3">
        <w:rPr>
          <w:rFonts w:ascii="Times New Roman" w:hAnsi="Times New Roman" w:cs="Times New Roman"/>
          <w:sz w:val="20"/>
          <w:szCs w:val="20"/>
          <w:lang w:val="en-US"/>
        </w:rPr>
        <w:t>liabilities</w:t>
      </w:r>
      <w:r>
        <w:rPr>
          <w:rFonts w:ascii="Times New Roman" w:hAnsi="Times New Roman" w:cs="Times New Roman"/>
          <w:sz w:val="20"/>
          <w:szCs w:val="20"/>
          <w:lang w:val="en-US"/>
        </w:rPr>
        <w:t>. I</w:t>
      </w:r>
      <w:r w:rsidRPr="00D30FF3">
        <w:rPr>
          <w:rFonts w:ascii="Times New Roman" w:hAnsi="Times New Roman" w:cs="Times New Roman"/>
          <w:sz w:val="20"/>
          <w:szCs w:val="20"/>
          <w:lang w:val="en-US"/>
        </w:rPr>
        <w:t xml:space="preserve">nformation reported by </w:t>
      </w:r>
      <w:ins w:id="11" w:author="Author">
        <w:r w:rsidR="00497596" w:rsidRPr="00497596">
          <w:rPr>
            <w:rFonts w:ascii="Times New Roman" w:hAnsi="Times New Roman" w:cs="Times New Roman"/>
            <w:sz w:val="20"/>
            <w:szCs w:val="20"/>
            <w:lang w:val="en-US"/>
          </w:rPr>
          <w:t>currency</w:t>
        </w:r>
      </w:ins>
      <w:del w:id="12" w:author="Author">
        <w:r w:rsidRPr="00D30FF3" w:rsidDel="00497596">
          <w:rPr>
            <w:rFonts w:ascii="Times New Roman" w:hAnsi="Times New Roman" w:cs="Times New Roman"/>
            <w:sz w:val="20"/>
            <w:szCs w:val="20"/>
            <w:lang w:val="en-US"/>
          </w:rPr>
          <w:delText>country</w:delText>
        </w:r>
      </w:del>
      <w:r w:rsidRPr="00D30FF3">
        <w:rPr>
          <w:rFonts w:ascii="Times New Roman" w:hAnsi="Times New Roman" w:cs="Times New Roman"/>
          <w:sz w:val="20"/>
          <w:szCs w:val="20"/>
          <w:lang w:val="en-US"/>
        </w:rPr>
        <w:t xml:space="preserve"> shall at least represent 90% of the total assets and liabilities. The remaining 10% shall be aggregated</w:t>
      </w:r>
      <w:r>
        <w:rPr>
          <w:rFonts w:ascii="Times New Roman" w:hAnsi="Times New Roman" w:cs="Times New Roman"/>
          <w:sz w:val="20"/>
          <w:szCs w:val="20"/>
          <w:lang w:val="en-US"/>
        </w:rPr>
        <w:t>.</w:t>
      </w:r>
      <w:ins w:id="13" w:author="Author">
        <w:r w:rsidR="00497596">
          <w:rPr>
            <w:rFonts w:ascii="Times New Roman" w:hAnsi="Times New Roman" w:cs="Times New Roman"/>
            <w:sz w:val="20"/>
            <w:szCs w:val="20"/>
            <w:lang w:val="en-US"/>
          </w:rPr>
          <w:t xml:space="preserve"> </w:t>
        </w:r>
        <w:r w:rsidR="00497596" w:rsidRPr="00E251FA">
          <w:rPr>
            <w:rFonts w:ascii="Times New Roman" w:hAnsi="Times New Roman" w:cs="Times New Roman"/>
            <w:sz w:val="20"/>
            <w:szCs w:val="20"/>
            <w:lang w:val="en-US"/>
          </w:rPr>
          <w:t xml:space="preserve">If a specific currency has to be reported for either assets or liabilities to comply with the 90% rule then that currency shall be reported for both assets and liabilities. </w:t>
        </w:r>
      </w:ins>
    </w:p>
    <w:tbl>
      <w:tblPr>
        <w:tblStyle w:val="TableGrid"/>
        <w:tblW w:w="9256" w:type="dxa"/>
        <w:tblLayout w:type="fixed"/>
        <w:tblLook w:val="04A0" w:firstRow="1" w:lastRow="0" w:firstColumn="1" w:lastColumn="0" w:noHBand="0" w:noVBand="1"/>
        <w:tblPrChange w:id="14" w:author="Author">
          <w:tblPr>
            <w:tblStyle w:val="TableGrid"/>
            <w:tblW w:w="9256" w:type="dxa"/>
            <w:tblLayout w:type="fixed"/>
            <w:tblLook w:val="04A0" w:firstRow="1" w:lastRow="0" w:firstColumn="1" w:lastColumn="0" w:noHBand="0" w:noVBand="1"/>
          </w:tblPr>
        </w:tblPrChange>
      </w:tblPr>
      <w:tblGrid>
        <w:gridCol w:w="1809"/>
        <w:gridCol w:w="2835"/>
        <w:gridCol w:w="4612"/>
        <w:tblGridChange w:id="15">
          <w:tblGrid>
            <w:gridCol w:w="1809"/>
            <w:gridCol w:w="3544"/>
            <w:gridCol w:w="3903"/>
          </w:tblGrid>
        </w:tblGridChange>
      </w:tblGrid>
      <w:tr w:rsidR="00A62966" w:rsidRPr="00C81CBF" w:rsidTr="0061150D">
        <w:tc>
          <w:tcPr>
            <w:tcW w:w="1809" w:type="dxa"/>
            <w:hideMark/>
            <w:tcPrChange w:id="16" w:author="Author">
              <w:tcPr>
                <w:tcW w:w="1809" w:type="dxa"/>
                <w:hideMark/>
              </w:tcPr>
            </w:tcPrChange>
          </w:tcPr>
          <w:p w:rsidR="00DA32DD" w:rsidRPr="00D30FF3" w:rsidRDefault="00DA32DD" w:rsidP="00D30FF3">
            <w:pPr>
              <w:rPr>
                <w:rFonts w:ascii="Times New Roman" w:hAnsi="Times New Roman" w:cs="Times New Roman"/>
                <w:b/>
                <w:bCs/>
                <w:sz w:val="20"/>
                <w:szCs w:val="20"/>
              </w:rPr>
            </w:pPr>
          </w:p>
        </w:tc>
        <w:tc>
          <w:tcPr>
            <w:tcW w:w="2835" w:type="dxa"/>
            <w:hideMark/>
            <w:tcPrChange w:id="17" w:author="Author">
              <w:tcPr>
                <w:tcW w:w="3544" w:type="dxa"/>
                <w:hideMark/>
              </w:tcPr>
            </w:tcPrChange>
          </w:tcPr>
          <w:p w:rsidR="00A3424D" w:rsidRPr="00D30FF3" w:rsidRDefault="00A3424D" w:rsidP="00A3424D">
            <w:pPr>
              <w:jc w:val="center"/>
              <w:rPr>
                <w:rFonts w:ascii="Times New Roman" w:hAnsi="Times New Roman" w:cs="Times New Roman"/>
                <w:b/>
                <w:bCs/>
                <w:sz w:val="20"/>
                <w:szCs w:val="20"/>
              </w:rPr>
            </w:pPr>
            <w:r w:rsidRPr="00D30FF3">
              <w:rPr>
                <w:rFonts w:ascii="Times New Roman" w:hAnsi="Times New Roman" w:cs="Times New Roman"/>
                <w:b/>
                <w:bCs/>
                <w:sz w:val="20"/>
                <w:szCs w:val="20"/>
              </w:rPr>
              <w:t>ITEM</w:t>
            </w:r>
          </w:p>
        </w:tc>
        <w:tc>
          <w:tcPr>
            <w:tcW w:w="4612" w:type="dxa"/>
            <w:hideMark/>
            <w:tcPrChange w:id="18" w:author="Author">
              <w:tcPr>
                <w:tcW w:w="3903" w:type="dxa"/>
                <w:hideMark/>
              </w:tcPr>
            </w:tcPrChange>
          </w:tcPr>
          <w:p w:rsidR="00A3424D" w:rsidRPr="00D30FF3" w:rsidRDefault="00A3424D" w:rsidP="00A3424D">
            <w:pPr>
              <w:jc w:val="center"/>
              <w:rPr>
                <w:rFonts w:ascii="Times New Roman" w:hAnsi="Times New Roman" w:cs="Times New Roman"/>
                <w:b/>
                <w:bCs/>
                <w:sz w:val="20"/>
                <w:szCs w:val="20"/>
              </w:rPr>
            </w:pPr>
            <w:r w:rsidRPr="00D30FF3">
              <w:rPr>
                <w:rFonts w:ascii="Times New Roman" w:hAnsi="Times New Roman" w:cs="Times New Roman"/>
                <w:b/>
                <w:bCs/>
                <w:sz w:val="20"/>
                <w:szCs w:val="20"/>
              </w:rPr>
              <w:t>INSTRUCTIONS</w:t>
            </w:r>
          </w:p>
        </w:tc>
      </w:tr>
      <w:tr w:rsidR="006C1A57" w:rsidRPr="00C81CBF" w:rsidTr="0061150D">
        <w:tc>
          <w:tcPr>
            <w:tcW w:w="1809" w:type="dxa"/>
            <w:hideMark/>
            <w:tcPrChange w:id="19" w:author="Author">
              <w:tcPr>
                <w:tcW w:w="1809" w:type="dxa"/>
                <w:hideMark/>
              </w:tcPr>
            </w:tcPrChange>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C0010/R0010</w:t>
            </w:r>
          </w:p>
          <w:p w:rsidR="006C1A57" w:rsidRPr="00D30FF3" w:rsidRDefault="006C1A57">
            <w:pPr>
              <w:rPr>
                <w:rFonts w:ascii="Times New Roman" w:hAnsi="Times New Roman" w:cs="Times New Roman"/>
                <w:sz w:val="20"/>
                <w:szCs w:val="20"/>
              </w:rPr>
            </w:pPr>
          </w:p>
        </w:tc>
        <w:tc>
          <w:tcPr>
            <w:tcW w:w="2835" w:type="dxa"/>
            <w:hideMark/>
            <w:tcPrChange w:id="20" w:author="Author">
              <w:tcPr>
                <w:tcW w:w="3544" w:type="dxa"/>
                <w:hideMark/>
              </w:tcPr>
            </w:tcPrChange>
          </w:tcPr>
          <w:p w:rsidR="006C1A57" w:rsidRPr="00D30FF3" w:rsidRDefault="006C1A57" w:rsidP="00445AB8">
            <w:pPr>
              <w:rPr>
                <w:rFonts w:ascii="Times New Roman" w:hAnsi="Times New Roman" w:cs="Times New Roman"/>
                <w:sz w:val="20"/>
                <w:szCs w:val="20"/>
              </w:rPr>
            </w:pPr>
            <w:r w:rsidRPr="00A86DB3">
              <w:rPr>
                <w:rFonts w:ascii="Times New Roman" w:hAnsi="Times New Roman" w:cs="Times New Roman"/>
                <w:sz w:val="20"/>
                <w:szCs w:val="20"/>
              </w:rPr>
              <w:t xml:space="preserve">Currencies </w:t>
            </w:r>
          </w:p>
        </w:tc>
        <w:tc>
          <w:tcPr>
            <w:tcW w:w="4612" w:type="dxa"/>
            <w:hideMark/>
            <w:tcPrChange w:id="21" w:author="Author">
              <w:tcPr>
                <w:tcW w:w="3903" w:type="dxa"/>
                <w:hideMark/>
              </w:tcPr>
            </w:tcPrChange>
          </w:tcPr>
          <w:p w:rsidR="006C1A57" w:rsidRPr="00D30FF3" w:rsidRDefault="006C1A57" w:rsidP="006521C5">
            <w:pPr>
              <w:rPr>
                <w:rFonts w:ascii="Times New Roman" w:hAnsi="Times New Roman" w:cs="Times New Roman"/>
                <w:sz w:val="20"/>
                <w:szCs w:val="20"/>
              </w:rPr>
            </w:pPr>
            <w:r w:rsidRPr="007B4A49">
              <w:rPr>
                <w:rFonts w:ascii="Times New Roman" w:hAnsi="Times New Roman" w:cs="Times New Roman"/>
                <w:sz w:val="20"/>
                <w:szCs w:val="20"/>
              </w:rPr>
              <w:t>Identify the ISO 4217 alphabetic code of each currenc</w:t>
            </w:r>
            <w:r>
              <w:rPr>
                <w:rFonts w:ascii="Times New Roman" w:hAnsi="Times New Roman" w:cs="Times New Roman"/>
                <w:sz w:val="20"/>
                <w:szCs w:val="20"/>
              </w:rPr>
              <w:t xml:space="preserve">y </w:t>
            </w:r>
            <w:r w:rsidRPr="007B4A49">
              <w:rPr>
                <w:rFonts w:ascii="Times New Roman" w:hAnsi="Times New Roman" w:cs="Times New Roman"/>
                <w:sz w:val="20"/>
                <w:szCs w:val="20"/>
              </w:rPr>
              <w:t xml:space="preserve">to be reported. </w:t>
            </w:r>
          </w:p>
        </w:tc>
      </w:tr>
      <w:tr w:rsidR="006C1A57" w:rsidRPr="00C81CBF" w:rsidTr="0061150D">
        <w:tc>
          <w:tcPr>
            <w:tcW w:w="1809" w:type="dxa"/>
            <w:hideMark/>
            <w:tcPrChange w:id="22" w:author="Author">
              <w:tcPr>
                <w:tcW w:w="1809" w:type="dxa"/>
                <w:hideMark/>
              </w:tcPr>
            </w:tcPrChange>
          </w:tcPr>
          <w:p w:rsidR="006C1A57" w:rsidRPr="00D30FF3" w:rsidRDefault="006C1A57" w:rsidP="001E7231">
            <w:pPr>
              <w:rPr>
                <w:rFonts w:ascii="Times New Roman" w:hAnsi="Times New Roman" w:cs="Times New Roman"/>
                <w:sz w:val="20"/>
                <w:szCs w:val="20"/>
              </w:rPr>
            </w:pPr>
            <w:r w:rsidRPr="007B4A49">
              <w:rPr>
                <w:rFonts w:ascii="Times New Roman" w:hAnsi="Times New Roman" w:cs="Times New Roman"/>
                <w:sz w:val="20"/>
                <w:szCs w:val="20"/>
              </w:rPr>
              <w:t>C0020/R0020</w:t>
            </w:r>
          </w:p>
        </w:tc>
        <w:tc>
          <w:tcPr>
            <w:tcW w:w="2835" w:type="dxa"/>
            <w:hideMark/>
            <w:tcPrChange w:id="23" w:author="Author">
              <w:tcPr>
                <w:tcW w:w="3544" w:type="dxa"/>
                <w:hideMark/>
              </w:tcPr>
            </w:tcPrChange>
          </w:tcPr>
          <w:p w:rsidR="006C1A57" w:rsidRPr="00D30FF3" w:rsidRDefault="006C1A57">
            <w:pPr>
              <w:rPr>
                <w:rFonts w:ascii="Times New Roman" w:hAnsi="Times New Roman" w:cs="Times New Roman"/>
                <w:sz w:val="20"/>
                <w:szCs w:val="20"/>
              </w:rPr>
            </w:pPr>
            <w:r w:rsidRPr="00A86DB3">
              <w:rPr>
                <w:rFonts w:ascii="Times New Roman" w:hAnsi="Times New Roman" w:cs="Times New Roman"/>
                <w:sz w:val="20"/>
                <w:szCs w:val="20"/>
              </w:rPr>
              <w:t xml:space="preserve">Total value </w:t>
            </w:r>
            <w:ins w:id="24" w:author="Author">
              <w:r w:rsidR="00E922AE">
                <w:rPr>
                  <w:rFonts w:ascii="Times New Roman" w:hAnsi="Times New Roman" w:cs="Times New Roman"/>
                  <w:sz w:val="20"/>
                  <w:szCs w:val="20"/>
                </w:rPr>
                <w:t>of</w:t>
              </w:r>
            </w:ins>
            <w:del w:id="25" w:author="Author">
              <w:r w:rsidRPr="00A86DB3" w:rsidDel="00E922AE">
                <w:rPr>
                  <w:rFonts w:ascii="Times New Roman" w:hAnsi="Times New Roman" w:cs="Times New Roman"/>
                  <w:sz w:val="20"/>
                  <w:szCs w:val="20"/>
                </w:rPr>
                <w:delText>f</w:delText>
              </w:r>
              <w:r w:rsidDel="00E922AE">
                <w:rPr>
                  <w:rFonts w:ascii="Times New Roman" w:hAnsi="Times New Roman" w:cs="Times New Roman"/>
                  <w:sz w:val="20"/>
                  <w:szCs w:val="20"/>
                </w:rPr>
                <w:delText>or</w:delText>
              </w:r>
            </w:del>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Investments (other than assets held for index-linked and unit-linked contracts)</w:t>
            </w:r>
          </w:p>
        </w:tc>
        <w:tc>
          <w:tcPr>
            <w:tcW w:w="4612" w:type="dxa"/>
            <w:hideMark/>
            <w:tcPrChange w:id="26" w:author="Author">
              <w:tcPr>
                <w:tcW w:w="3903" w:type="dxa"/>
                <w:hideMark/>
              </w:tcPr>
            </w:tcPrChange>
          </w:tcPr>
          <w:p w:rsidR="006C1A57" w:rsidRPr="00D30FF3"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 xml:space="preserve">Report the total value </w:t>
            </w:r>
            <w:r w:rsidRPr="00D02547">
              <w:rPr>
                <w:rFonts w:ascii="Times New Roman" w:hAnsi="Times New Roman" w:cs="Times New Roman"/>
                <w:sz w:val="20"/>
                <w:szCs w:val="20"/>
              </w:rPr>
              <w:t>of the investments (other than assets held for index-linked and unit-</w:t>
            </w:r>
            <w:r w:rsidRPr="00D30FF3">
              <w:rPr>
                <w:rFonts w:ascii="Times New Roman" w:hAnsi="Times New Roman" w:cs="Times New Roman"/>
                <w:sz w:val="20"/>
                <w:szCs w:val="20"/>
              </w:rPr>
              <w:t>linked contracts) for all currencies.</w:t>
            </w:r>
          </w:p>
          <w:p w:rsidR="006C1A57" w:rsidRPr="00D30FF3" w:rsidRDefault="006C1A57" w:rsidP="00FF5A40">
            <w:pPr>
              <w:jc w:val="both"/>
              <w:rPr>
                <w:rFonts w:ascii="Times New Roman" w:hAnsi="Times New Roman" w:cs="Times New Roman"/>
                <w:sz w:val="20"/>
                <w:szCs w:val="20"/>
              </w:rPr>
            </w:pPr>
          </w:p>
          <w:p w:rsidR="006C1A57" w:rsidRPr="00D30FF3" w:rsidRDefault="006C1A57" w:rsidP="00C21AAC">
            <w:pPr>
              <w:jc w:val="both"/>
              <w:rPr>
                <w:rFonts w:ascii="Times New Roman" w:hAnsi="Times New Roman" w:cs="Times New Roman"/>
                <w:sz w:val="20"/>
                <w:szCs w:val="20"/>
              </w:rPr>
            </w:pPr>
            <w:r w:rsidRPr="008551FC">
              <w:rPr>
                <w:rFonts w:ascii="Times New Roman" w:hAnsi="Times New Roman" w:cs="Times New Roman"/>
                <w:sz w:val="20"/>
                <w:szCs w:val="20"/>
              </w:rPr>
              <w:t>Investment in non-controlled participations (NCPs) at the group level will be included in the “Investments” line in this template (R0020). The net asset value of NCPs shall be apportioned to the relevant currency column in accordance with the individual’s local currency.</w:t>
            </w:r>
            <w:r w:rsidR="00C21AAC">
              <w:rPr>
                <w:rFonts w:ascii="Times New Roman" w:hAnsi="Times New Roman" w:cs="Times New Roman"/>
                <w:sz w:val="20"/>
                <w:szCs w:val="20"/>
              </w:rPr>
              <w:t xml:space="preserve"> </w:t>
            </w:r>
          </w:p>
        </w:tc>
      </w:tr>
      <w:tr w:rsidR="006C1A57" w:rsidRPr="00C81CBF" w:rsidTr="0061150D">
        <w:trPr>
          <w:trHeight w:val="1032"/>
          <w:trPrChange w:id="27" w:author="Author">
            <w:trPr>
              <w:trHeight w:val="1032"/>
            </w:trPr>
          </w:trPrChange>
        </w:trPr>
        <w:tc>
          <w:tcPr>
            <w:tcW w:w="1809" w:type="dxa"/>
            <w:hideMark/>
            <w:tcPrChange w:id="28" w:author="Author">
              <w:tcPr>
                <w:tcW w:w="1809" w:type="dxa"/>
                <w:hideMark/>
              </w:tcPr>
            </w:tcPrChange>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C0030/R0020</w:t>
            </w:r>
          </w:p>
        </w:tc>
        <w:tc>
          <w:tcPr>
            <w:tcW w:w="2835" w:type="dxa"/>
            <w:hideMark/>
            <w:tcPrChange w:id="29" w:author="Author">
              <w:tcPr>
                <w:tcW w:w="3544" w:type="dxa"/>
                <w:hideMark/>
              </w:tcPr>
            </w:tcPrChange>
          </w:tcPr>
          <w:p w:rsidR="006C1A57" w:rsidRPr="00D30FF3" w:rsidRDefault="006C1A57" w:rsidP="003D5BF8">
            <w:pPr>
              <w:rPr>
                <w:rFonts w:ascii="Times New Roman" w:hAnsi="Times New Roman" w:cs="Times New Roman"/>
                <w:sz w:val="20"/>
                <w:szCs w:val="20"/>
              </w:rPr>
            </w:pPr>
            <w:r>
              <w:rPr>
                <w:rFonts w:ascii="Times New Roman" w:hAnsi="Times New Roman" w:cs="Times New Roman"/>
                <w:sz w:val="20"/>
                <w:szCs w:val="20"/>
              </w:rPr>
              <w:t xml:space="preserve">Value </w:t>
            </w:r>
            <w:del w:id="30" w:author="Author">
              <w:r w:rsidDel="006909F7">
                <w:rPr>
                  <w:rFonts w:ascii="Times New Roman" w:hAnsi="Times New Roman" w:cs="Times New Roman"/>
                  <w:sz w:val="20"/>
                  <w:szCs w:val="20"/>
                </w:rPr>
                <w:delText>for</w:delText>
              </w:r>
              <w:r w:rsidRPr="00A86DB3" w:rsidDel="006909F7">
                <w:rPr>
                  <w:rFonts w:ascii="Times New Roman" w:hAnsi="Times New Roman" w:cs="Times New Roman"/>
                  <w:sz w:val="20"/>
                  <w:szCs w:val="20"/>
                </w:rPr>
                <w:delText xml:space="preserve"> </w:delText>
              </w:r>
            </w:del>
            <w:ins w:id="31" w:author="Author">
              <w:r w:rsidR="006909F7">
                <w:rPr>
                  <w:rFonts w:ascii="Times New Roman" w:hAnsi="Times New Roman" w:cs="Times New Roman"/>
                  <w:sz w:val="20"/>
                  <w:szCs w:val="20"/>
                </w:rPr>
                <w:t>of</w:t>
              </w:r>
              <w:r w:rsidR="006909F7"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 xml:space="preserve">the </w:t>
            </w:r>
            <w:del w:id="32" w:author="Author">
              <w:r w:rsidDel="003D5BF8">
                <w:rPr>
                  <w:rFonts w:ascii="Times New Roman" w:hAnsi="Times New Roman" w:cs="Times New Roman"/>
                  <w:sz w:val="20"/>
                  <w:szCs w:val="20"/>
                </w:rPr>
                <w:delText xml:space="preserve">solvency II </w:delText>
              </w:r>
            </w:del>
            <w:r w:rsidRPr="00A86DB3">
              <w:rPr>
                <w:rFonts w:ascii="Times New Roman" w:hAnsi="Times New Roman" w:cs="Times New Roman"/>
                <w:sz w:val="20"/>
                <w:szCs w:val="20"/>
              </w:rPr>
              <w:t>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Investments (other than assets held for index-linked and unit-linked contracts)</w:t>
            </w:r>
          </w:p>
        </w:tc>
        <w:tc>
          <w:tcPr>
            <w:tcW w:w="4612" w:type="dxa"/>
            <w:hideMark/>
            <w:tcPrChange w:id="33" w:author="Author">
              <w:tcPr>
                <w:tcW w:w="3903" w:type="dxa"/>
                <w:hideMark/>
              </w:tcPr>
            </w:tcPrChange>
          </w:tcPr>
          <w:p w:rsidR="006C1A57" w:rsidRPr="00D30FF3" w:rsidRDefault="006C1A57" w:rsidP="00497596">
            <w:pPr>
              <w:rPr>
                <w:rFonts w:ascii="Times New Roman" w:hAnsi="Times New Roman" w:cs="Times New Roman"/>
                <w:sz w:val="20"/>
                <w:szCs w:val="20"/>
              </w:rPr>
            </w:pPr>
            <w:r w:rsidRPr="007B4A49">
              <w:rPr>
                <w:rFonts w:ascii="Times New Roman" w:hAnsi="Times New Roman" w:cs="Times New Roman"/>
                <w:sz w:val="20"/>
                <w:szCs w:val="20"/>
              </w:rPr>
              <w:t>Report the value of</w:t>
            </w:r>
            <w:r w:rsidR="00C21AAC">
              <w:rPr>
                <w:rFonts w:ascii="Times New Roman" w:hAnsi="Times New Roman" w:cs="Times New Roman"/>
                <w:sz w:val="20"/>
                <w:szCs w:val="20"/>
              </w:rPr>
              <w:t xml:space="preserve"> </w:t>
            </w:r>
            <w:r w:rsidRPr="004E6A6F">
              <w:rPr>
                <w:rFonts w:ascii="Times New Roman" w:hAnsi="Times New Roman" w:cs="Times New Roman"/>
                <w:sz w:val="20"/>
                <w:szCs w:val="20"/>
              </w:rPr>
              <w:t>the investments (other than assets held for index-linked and unit-linked contracts)</w:t>
            </w:r>
            <w:r>
              <w:rPr>
                <w:rFonts w:ascii="Times New Roman" w:hAnsi="Times New Roman" w:cs="Times New Roman"/>
                <w:sz w:val="20"/>
                <w:szCs w:val="20"/>
              </w:rPr>
              <w:t xml:space="preserve"> for the </w:t>
            </w:r>
            <w:del w:id="34" w:author="Author">
              <w:r w:rsidDel="00497596">
                <w:rPr>
                  <w:rFonts w:ascii="Times New Roman" w:hAnsi="Times New Roman" w:cs="Times New Roman"/>
                  <w:sz w:val="20"/>
                  <w:szCs w:val="20"/>
                </w:rPr>
                <w:delText xml:space="preserve">solvency II </w:delText>
              </w:r>
            </w:del>
            <w:r w:rsidRPr="007B4A49">
              <w:rPr>
                <w:rFonts w:ascii="Times New Roman" w:hAnsi="Times New Roman" w:cs="Times New Roman"/>
                <w:sz w:val="20"/>
                <w:szCs w:val="20"/>
              </w:rPr>
              <w:t>reporting currency</w:t>
            </w:r>
            <w:r>
              <w:rPr>
                <w:rFonts w:ascii="Times New Roman" w:hAnsi="Times New Roman" w:cs="Times New Roman"/>
                <w:sz w:val="20"/>
                <w:szCs w:val="20"/>
              </w:rPr>
              <w:t>.</w:t>
            </w:r>
            <w:r w:rsidRPr="007B4A49">
              <w:rPr>
                <w:rFonts w:ascii="Times New Roman" w:hAnsi="Times New Roman" w:cs="Times New Roman"/>
                <w:sz w:val="20"/>
                <w:szCs w:val="20"/>
              </w:rPr>
              <w:t xml:space="preserve"> </w:t>
            </w:r>
          </w:p>
        </w:tc>
      </w:tr>
      <w:tr w:rsidR="006C1A57" w:rsidRPr="00C81CBF" w:rsidTr="0061150D">
        <w:trPr>
          <w:trHeight w:val="1060"/>
          <w:trPrChange w:id="35" w:author="Author">
            <w:trPr>
              <w:trHeight w:val="1060"/>
            </w:trPr>
          </w:trPrChange>
        </w:trPr>
        <w:tc>
          <w:tcPr>
            <w:tcW w:w="1809" w:type="dxa"/>
            <w:hideMark/>
            <w:tcPrChange w:id="36" w:author="Author">
              <w:tcPr>
                <w:tcW w:w="1809" w:type="dxa"/>
                <w:hideMark/>
              </w:tcPr>
            </w:tcPrChange>
          </w:tcPr>
          <w:p w:rsidR="006C1A57" w:rsidRPr="00D30FF3" w:rsidRDefault="006C1A57" w:rsidP="002E66C6">
            <w:pPr>
              <w:rPr>
                <w:rFonts w:ascii="Times New Roman" w:hAnsi="Times New Roman" w:cs="Times New Roman"/>
                <w:sz w:val="20"/>
                <w:szCs w:val="20"/>
              </w:rPr>
            </w:pPr>
            <w:r w:rsidRPr="007B4A49">
              <w:rPr>
                <w:rFonts w:ascii="Times New Roman" w:hAnsi="Times New Roman" w:cs="Times New Roman"/>
                <w:sz w:val="20"/>
                <w:szCs w:val="20"/>
              </w:rPr>
              <w:t>C00</w:t>
            </w:r>
            <w:del w:id="37" w:author="Author">
              <w:r w:rsidRPr="007B4A49" w:rsidDel="002E66C6">
                <w:rPr>
                  <w:rFonts w:ascii="Times New Roman" w:hAnsi="Times New Roman" w:cs="Times New Roman"/>
                  <w:sz w:val="20"/>
                  <w:szCs w:val="20"/>
                </w:rPr>
                <w:delText>5</w:delText>
              </w:r>
            </w:del>
            <w:ins w:id="38" w:author="Author">
              <w:r w:rsidR="002E66C6">
                <w:rPr>
                  <w:rFonts w:ascii="Times New Roman" w:hAnsi="Times New Roman" w:cs="Times New Roman"/>
                  <w:sz w:val="20"/>
                  <w:szCs w:val="20"/>
                </w:rPr>
                <w:t>4</w:t>
              </w:r>
            </w:ins>
            <w:r w:rsidRPr="007B4A49">
              <w:rPr>
                <w:rFonts w:ascii="Times New Roman" w:hAnsi="Times New Roman" w:cs="Times New Roman"/>
                <w:sz w:val="20"/>
                <w:szCs w:val="20"/>
              </w:rPr>
              <w:t>0/R0020</w:t>
            </w:r>
          </w:p>
        </w:tc>
        <w:tc>
          <w:tcPr>
            <w:tcW w:w="2835" w:type="dxa"/>
            <w:hideMark/>
            <w:tcPrChange w:id="39" w:author="Author">
              <w:tcPr>
                <w:tcW w:w="3544" w:type="dxa"/>
                <w:hideMark/>
              </w:tcPr>
            </w:tcPrChange>
          </w:tcPr>
          <w:p w:rsidR="006C1A57" w:rsidRPr="00D30FF3" w:rsidRDefault="006C1A57" w:rsidP="00FE03C5">
            <w:pPr>
              <w:rPr>
                <w:rFonts w:ascii="Times New Roman" w:hAnsi="Times New Roman" w:cs="Times New Roman"/>
                <w:sz w:val="20"/>
                <w:szCs w:val="20"/>
              </w:rPr>
            </w:pPr>
            <w:r>
              <w:rPr>
                <w:rFonts w:ascii="Times New Roman" w:hAnsi="Times New Roman" w:cs="Times New Roman"/>
                <w:sz w:val="20"/>
                <w:szCs w:val="20"/>
              </w:rPr>
              <w:t xml:space="preserve">Value </w:t>
            </w:r>
            <w:del w:id="40" w:author="Author">
              <w:r w:rsidDel="006909F7">
                <w:rPr>
                  <w:rFonts w:ascii="Times New Roman" w:hAnsi="Times New Roman" w:cs="Times New Roman"/>
                  <w:sz w:val="20"/>
                  <w:szCs w:val="20"/>
                </w:rPr>
                <w:delText xml:space="preserve">for </w:delText>
              </w:r>
            </w:del>
            <w:ins w:id="41" w:author="Author">
              <w:r w:rsidR="006909F7">
                <w:rPr>
                  <w:rFonts w:ascii="Times New Roman" w:hAnsi="Times New Roman" w:cs="Times New Roman"/>
                  <w:sz w:val="20"/>
                  <w:szCs w:val="20"/>
                </w:rPr>
                <w:t>of</w:t>
              </w:r>
            </w:ins>
            <w:del w:id="42" w:author="Author">
              <w:r w:rsidDel="00FE03C5">
                <w:rPr>
                  <w:rFonts w:ascii="Times New Roman" w:hAnsi="Times New Roman" w:cs="Times New Roman"/>
                  <w:sz w:val="20"/>
                  <w:szCs w:val="20"/>
                </w:rPr>
                <w:delText>the</w:delText>
              </w:r>
            </w:del>
            <w:r w:rsidRPr="00A86DB3">
              <w:rPr>
                <w:rFonts w:ascii="Times New Roman" w:hAnsi="Times New Roman" w:cs="Times New Roman"/>
                <w:sz w:val="20"/>
                <w:szCs w:val="20"/>
              </w:rPr>
              <w:t xml:space="preserve"> remaining other currencies - Investments (other than assets held for index-linked and unit-linked contracts)</w:t>
            </w:r>
          </w:p>
        </w:tc>
        <w:tc>
          <w:tcPr>
            <w:tcW w:w="4612" w:type="dxa"/>
            <w:tcPrChange w:id="43" w:author="Author">
              <w:tcPr>
                <w:tcW w:w="3903" w:type="dxa"/>
              </w:tcPr>
            </w:tcPrChange>
          </w:tcPr>
          <w:p w:rsidR="009B725C" w:rsidRDefault="009B725C" w:rsidP="009B725C">
            <w:pPr>
              <w:rPr>
                <w:ins w:id="44" w:author="Author"/>
                <w:rFonts w:ascii="Times New Roman" w:hAnsi="Times New Roman" w:cs="Times New Roman"/>
                <w:sz w:val="20"/>
                <w:szCs w:val="20"/>
              </w:rPr>
            </w:pPr>
            <w:ins w:id="45" w:author="Author">
              <w:r w:rsidRPr="007B4A49">
                <w:rPr>
                  <w:rFonts w:ascii="Times New Roman" w:hAnsi="Times New Roman" w:cs="Times New Roman"/>
                  <w:sz w:val="20"/>
                  <w:szCs w:val="20"/>
                </w:rPr>
                <w:t xml:space="preserve">Report the total value </w:t>
              </w:r>
              <w:r>
                <w:rPr>
                  <w:rFonts w:ascii="Times New Roman" w:hAnsi="Times New Roman" w:cs="Times New Roman"/>
                  <w:sz w:val="20"/>
                  <w:szCs w:val="20"/>
                </w:rPr>
                <w:t xml:space="preserve">of </w:t>
              </w:r>
              <w:r w:rsidR="00497596">
                <w:rPr>
                  <w:rFonts w:ascii="Times New Roman" w:hAnsi="Times New Roman" w:cs="Times New Roman"/>
                  <w:sz w:val="20"/>
                  <w:szCs w:val="20"/>
                </w:rPr>
                <w:t>i</w:t>
              </w:r>
              <w:del w:id="46" w:author="Author">
                <w:r w:rsidRPr="00A86DB3" w:rsidDel="00497596">
                  <w:rPr>
                    <w:rFonts w:ascii="Times New Roman" w:hAnsi="Times New Roman" w:cs="Times New Roman"/>
                    <w:sz w:val="20"/>
                    <w:szCs w:val="20"/>
                  </w:rPr>
                  <w:delText>I</w:delText>
                </w:r>
              </w:del>
              <w:r w:rsidRPr="00A86DB3">
                <w:rPr>
                  <w:rFonts w:ascii="Times New Roman" w:hAnsi="Times New Roman" w:cs="Times New Roman"/>
                  <w:sz w:val="20"/>
                  <w:szCs w:val="20"/>
                </w:rPr>
                <w:t>nvestments (other than assets held for index-linked and unit-linked contracts)</w:t>
              </w:r>
              <w:r>
                <w:rPr>
                  <w:rFonts w:ascii="Times New Roman" w:hAnsi="Times New Roman" w:cs="Times New Roman"/>
                  <w:sz w:val="20"/>
                  <w:szCs w:val="20"/>
                </w:rPr>
                <w:t xml:space="preserve"> for the </w:t>
              </w:r>
              <w:r w:rsidRPr="00665FBD">
                <w:rPr>
                  <w:rFonts w:ascii="Times New Roman" w:hAnsi="Times New Roman" w:cs="Times New Roman"/>
                  <w:sz w:val="20"/>
                  <w:szCs w:val="20"/>
                </w:rPr>
                <w:t>remaining currencies that are not reported by currency</w:t>
              </w:r>
              <w:r>
                <w:rPr>
                  <w:rFonts w:ascii="Times New Roman" w:hAnsi="Times New Roman" w:cs="Times New Roman"/>
                  <w:sz w:val="20"/>
                  <w:szCs w:val="20"/>
                </w:rPr>
                <w:t>.</w:t>
              </w:r>
            </w:ins>
          </w:p>
          <w:p w:rsidR="009B725C" w:rsidRDefault="009B725C" w:rsidP="009B725C">
            <w:pPr>
              <w:rPr>
                <w:ins w:id="47" w:author="Author"/>
                <w:rFonts w:ascii="Times New Roman" w:hAnsi="Times New Roman" w:cs="Times New Roman"/>
                <w:sz w:val="20"/>
                <w:szCs w:val="20"/>
              </w:rPr>
            </w:pPr>
          </w:p>
          <w:p w:rsidR="006C1A57" w:rsidRPr="00D30FF3" w:rsidRDefault="009B725C" w:rsidP="00497596">
            <w:pPr>
              <w:rPr>
                <w:rFonts w:ascii="Times New Roman" w:hAnsi="Times New Roman" w:cs="Times New Roman"/>
                <w:sz w:val="20"/>
                <w:szCs w:val="20"/>
              </w:rPr>
            </w:pPr>
            <w:ins w:id="48" w:author="Author">
              <w:r w:rsidRPr="007B4A49">
                <w:rPr>
                  <w:rFonts w:ascii="Times New Roman" w:hAnsi="Times New Roman" w:cs="Times New Roman"/>
                  <w:sz w:val="20"/>
                  <w:szCs w:val="20"/>
                </w:rPr>
                <w:t xml:space="preserve">This means that this cell excludes the amount reported in the </w:t>
              </w:r>
              <w:del w:id="49" w:author="Author">
                <w:r w:rsidDel="00497596">
                  <w:rPr>
                    <w:rFonts w:ascii="Times New Roman" w:hAnsi="Times New Roman" w:cs="Times New Roman"/>
                    <w:sz w:val="20"/>
                    <w:szCs w:val="20"/>
                  </w:rPr>
                  <w:delText xml:space="preserve">solvency II </w:delText>
                </w:r>
              </w:del>
              <w:r w:rsidRPr="007B4A49">
                <w:rPr>
                  <w:rFonts w:ascii="Times New Roman" w:hAnsi="Times New Roman" w:cs="Times New Roman"/>
                  <w:sz w:val="20"/>
                  <w:szCs w:val="20"/>
                </w:rPr>
                <w:t>reporting currency (C0030/R00</w:t>
              </w:r>
              <w:r>
                <w:rPr>
                  <w:rFonts w:ascii="Times New Roman" w:hAnsi="Times New Roman" w:cs="Times New Roman"/>
                  <w:sz w:val="20"/>
                  <w:szCs w:val="20"/>
                </w:rPr>
                <w:t>2</w:t>
              </w:r>
              <w:r w:rsidRPr="007B4A49">
                <w:rPr>
                  <w:rFonts w:ascii="Times New Roman" w:hAnsi="Times New Roman" w:cs="Times New Roman"/>
                  <w:sz w:val="20"/>
                  <w:szCs w:val="20"/>
                </w:rPr>
                <w:t>0) and in the currencies reported by currency (C0050/R00</w:t>
              </w:r>
              <w:r>
                <w:rPr>
                  <w:rFonts w:ascii="Times New Roman" w:hAnsi="Times New Roman" w:cs="Times New Roman"/>
                  <w:sz w:val="20"/>
                  <w:szCs w:val="20"/>
                </w:rPr>
                <w:t>2</w:t>
              </w:r>
              <w:r w:rsidRPr="007B4A49">
                <w:rPr>
                  <w:rFonts w:ascii="Times New Roman" w:hAnsi="Times New Roman" w:cs="Times New Roman"/>
                  <w:sz w:val="20"/>
                  <w:szCs w:val="20"/>
                </w:rPr>
                <w:t xml:space="preserve">0). </w:t>
              </w:r>
            </w:ins>
            <w:del w:id="50" w:author="Author">
              <w:r w:rsidR="006C1A57" w:rsidRPr="007B4A49" w:rsidDel="00126830">
                <w:rPr>
                  <w:rFonts w:ascii="Times New Roman" w:hAnsi="Times New Roman" w:cs="Times New Roman"/>
                  <w:sz w:val="20"/>
                  <w:szCs w:val="20"/>
                </w:rPr>
                <w:delText xml:space="preserve">Report the value of </w:delText>
              </w:r>
              <w:r w:rsidR="006C1A57" w:rsidRPr="00500439" w:rsidDel="00126830">
                <w:rPr>
                  <w:rFonts w:ascii="Times New Roman" w:hAnsi="Times New Roman" w:cs="Times New Roman"/>
                  <w:sz w:val="20"/>
                  <w:szCs w:val="20"/>
                </w:rPr>
                <w:delText>the investments (other than assets held for index-linked and unit-linked contracts)</w:delText>
              </w:r>
              <w:r w:rsidR="006C1A57" w:rsidDel="00126830">
                <w:rPr>
                  <w:rFonts w:ascii="Times New Roman" w:hAnsi="Times New Roman" w:cs="Times New Roman"/>
                  <w:sz w:val="20"/>
                  <w:szCs w:val="20"/>
                </w:rPr>
                <w:delText xml:space="preserve"> for </w:delText>
              </w:r>
              <w:r w:rsidR="006C1A57" w:rsidRPr="007B4A49" w:rsidDel="00126830">
                <w:rPr>
                  <w:rFonts w:ascii="Times New Roman" w:hAnsi="Times New Roman" w:cs="Times New Roman"/>
                  <w:sz w:val="20"/>
                  <w:szCs w:val="20"/>
                </w:rPr>
                <w:delText>each of the currenc</w:delText>
              </w:r>
              <w:r w:rsidR="006C1A57" w:rsidDel="00126830">
                <w:rPr>
                  <w:rFonts w:ascii="Times New Roman" w:hAnsi="Times New Roman" w:cs="Times New Roman"/>
                  <w:sz w:val="20"/>
                  <w:szCs w:val="20"/>
                </w:rPr>
                <w:delText>ies</w:delText>
              </w:r>
              <w:r w:rsidR="006C1A57" w:rsidRPr="007B4A49" w:rsidDel="00126830">
                <w:rPr>
                  <w:rFonts w:ascii="Times New Roman" w:hAnsi="Times New Roman" w:cs="Times New Roman"/>
                  <w:sz w:val="20"/>
                  <w:szCs w:val="20"/>
                </w:rPr>
                <w:delText xml:space="preserve"> required to be reported separately.</w:delText>
              </w:r>
            </w:del>
          </w:p>
        </w:tc>
      </w:tr>
      <w:tr w:rsidR="00126830" w:rsidRPr="00C81CBF" w:rsidTr="0061150D">
        <w:trPr>
          <w:trHeight w:val="974"/>
          <w:trPrChange w:id="51" w:author="Author">
            <w:trPr>
              <w:trHeight w:val="974"/>
            </w:trPr>
          </w:trPrChange>
        </w:trPr>
        <w:tc>
          <w:tcPr>
            <w:tcW w:w="1809" w:type="dxa"/>
            <w:hideMark/>
            <w:tcPrChange w:id="52"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del w:id="53" w:author="Author">
              <w:r w:rsidRPr="007B4A49" w:rsidDel="002E66C6">
                <w:rPr>
                  <w:rFonts w:ascii="Times New Roman" w:hAnsi="Times New Roman" w:cs="Times New Roman"/>
                  <w:sz w:val="20"/>
                  <w:szCs w:val="20"/>
                </w:rPr>
                <w:delText>2</w:delText>
              </w:r>
            </w:del>
            <w:ins w:id="54" w:author="Author">
              <w:r>
                <w:rPr>
                  <w:rFonts w:ascii="Times New Roman" w:hAnsi="Times New Roman" w:cs="Times New Roman"/>
                  <w:sz w:val="20"/>
                  <w:szCs w:val="20"/>
                </w:rPr>
                <w:t>5</w:t>
              </w:r>
            </w:ins>
            <w:r w:rsidRPr="007B4A49">
              <w:rPr>
                <w:rFonts w:ascii="Times New Roman" w:hAnsi="Times New Roman" w:cs="Times New Roman"/>
                <w:sz w:val="20"/>
                <w:szCs w:val="20"/>
              </w:rPr>
              <w:t>0/</w:t>
            </w:r>
            <w:del w:id="55" w:author="Author">
              <w:r w:rsidRPr="007B4A49" w:rsidDel="002E66C6">
                <w:rPr>
                  <w:rFonts w:ascii="Times New Roman" w:hAnsi="Times New Roman" w:cs="Times New Roman"/>
                  <w:sz w:val="20"/>
                  <w:szCs w:val="20"/>
                </w:rPr>
                <w:delText>R0030</w:delText>
              </w:r>
            </w:del>
            <w:ins w:id="56" w:author="Author">
              <w:r w:rsidRPr="007B4A49">
                <w:rPr>
                  <w:rFonts w:ascii="Times New Roman" w:hAnsi="Times New Roman" w:cs="Times New Roman"/>
                  <w:sz w:val="20"/>
                  <w:szCs w:val="20"/>
                </w:rPr>
                <w:t>R00</w:t>
              </w:r>
              <w:r>
                <w:rPr>
                  <w:rFonts w:ascii="Times New Roman" w:hAnsi="Times New Roman" w:cs="Times New Roman"/>
                  <w:sz w:val="20"/>
                  <w:szCs w:val="20"/>
                </w:rPr>
                <w:t>2</w:t>
              </w:r>
              <w:r w:rsidRPr="007B4A49">
                <w:rPr>
                  <w:rFonts w:ascii="Times New Roman" w:hAnsi="Times New Roman" w:cs="Times New Roman"/>
                  <w:sz w:val="20"/>
                  <w:szCs w:val="20"/>
                </w:rPr>
                <w:t>0</w:t>
              </w:r>
            </w:ins>
          </w:p>
          <w:p w:rsidR="00126830" w:rsidRPr="00D30FF3" w:rsidRDefault="00126830" w:rsidP="00EB117B">
            <w:pPr>
              <w:rPr>
                <w:rFonts w:ascii="Times New Roman" w:hAnsi="Times New Roman" w:cs="Times New Roman"/>
                <w:sz w:val="20"/>
                <w:szCs w:val="20"/>
              </w:rPr>
            </w:pPr>
          </w:p>
        </w:tc>
        <w:tc>
          <w:tcPr>
            <w:tcW w:w="2835" w:type="dxa"/>
            <w:hideMark/>
            <w:tcPrChange w:id="57" w:author="Author">
              <w:tcPr>
                <w:tcW w:w="3544" w:type="dxa"/>
                <w:hideMark/>
              </w:tcPr>
            </w:tcPrChange>
          </w:tcPr>
          <w:p w:rsidR="00126830" w:rsidRPr="00D30FF3" w:rsidRDefault="00126830" w:rsidP="00FE03C5">
            <w:pPr>
              <w:rPr>
                <w:rFonts w:ascii="Times New Roman" w:hAnsi="Times New Roman" w:cs="Times New Roman"/>
                <w:sz w:val="20"/>
                <w:szCs w:val="20"/>
              </w:rPr>
            </w:pPr>
            <w:r>
              <w:rPr>
                <w:rFonts w:ascii="Times New Roman" w:hAnsi="Times New Roman" w:cs="Times New Roman"/>
                <w:sz w:val="20"/>
                <w:szCs w:val="20"/>
              </w:rPr>
              <w:t xml:space="preserve">Value </w:t>
            </w:r>
            <w:del w:id="58" w:author="Author">
              <w:r w:rsidDel="00FE03C5">
                <w:rPr>
                  <w:rFonts w:ascii="Times New Roman" w:hAnsi="Times New Roman" w:cs="Times New Roman"/>
                  <w:sz w:val="20"/>
                  <w:szCs w:val="20"/>
                </w:rPr>
                <w:delText>for</w:delText>
              </w:r>
              <w:r w:rsidRPr="00A86DB3" w:rsidDel="00FE03C5">
                <w:rPr>
                  <w:rFonts w:ascii="Times New Roman" w:hAnsi="Times New Roman" w:cs="Times New Roman"/>
                  <w:sz w:val="20"/>
                  <w:szCs w:val="20"/>
                </w:rPr>
                <w:delText xml:space="preserve"> </w:delText>
              </w:r>
            </w:del>
            <w:ins w:id="59" w:author="Autho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 - Investments (other than assets held for index-linked and unit-linked contracts)</w:t>
            </w:r>
          </w:p>
        </w:tc>
        <w:tc>
          <w:tcPr>
            <w:tcW w:w="4612" w:type="dxa"/>
            <w:tcPrChange w:id="60" w:author="Author">
              <w:tcPr>
                <w:tcW w:w="3903" w:type="dxa"/>
              </w:tcPr>
            </w:tcPrChange>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 xml:space="preserve">Report the value of </w:t>
            </w:r>
            <w:r w:rsidRPr="00500439">
              <w:rPr>
                <w:rFonts w:ascii="Times New Roman" w:hAnsi="Times New Roman" w:cs="Times New Roman"/>
                <w:sz w:val="20"/>
                <w:szCs w:val="20"/>
              </w:rPr>
              <w:t>the investments (other than assets held for index-linked and unit-linked contracts)</w:t>
            </w:r>
            <w:r>
              <w:rPr>
                <w:rFonts w:ascii="Times New Roman" w:hAnsi="Times New Roman" w:cs="Times New Roman"/>
                <w:sz w:val="20"/>
                <w:szCs w:val="20"/>
              </w:rPr>
              <w:t xml:space="preserve"> for </w:t>
            </w:r>
            <w:r w:rsidRPr="007B4A49">
              <w:rPr>
                <w:rFonts w:ascii="Times New Roman" w:hAnsi="Times New Roman" w:cs="Times New Roman"/>
                <w:sz w:val="20"/>
                <w:szCs w:val="20"/>
              </w:rPr>
              <w:t>each of the currenc</w:t>
            </w:r>
            <w:r>
              <w:rPr>
                <w:rFonts w:ascii="Times New Roman" w:hAnsi="Times New Roman" w:cs="Times New Roman"/>
                <w:sz w:val="20"/>
                <w:szCs w:val="20"/>
              </w:rPr>
              <w:t>ies</w:t>
            </w:r>
            <w:r w:rsidRPr="007B4A49">
              <w:rPr>
                <w:rFonts w:ascii="Times New Roman" w:hAnsi="Times New Roman" w:cs="Times New Roman"/>
                <w:sz w:val="20"/>
                <w:szCs w:val="20"/>
              </w:rPr>
              <w:t xml:space="preserve"> required to be reported separately.</w:t>
            </w:r>
          </w:p>
        </w:tc>
      </w:tr>
      <w:tr w:rsidR="00126830" w:rsidRPr="00C81CBF" w:rsidTr="0061150D">
        <w:tc>
          <w:tcPr>
            <w:tcW w:w="1809" w:type="dxa"/>
            <w:hideMark/>
            <w:tcPrChange w:id="61"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62" w:author="Author">
              <w:r w:rsidRPr="007B4A49" w:rsidDel="002E66C6">
                <w:rPr>
                  <w:rFonts w:ascii="Times New Roman" w:hAnsi="Times New Roman" w:cs="Times New Roman"/>
                  <w:sz w:val="20"/>
                  <w:szCs w:val="20"/>
                </w:rPr>
                <w:delText>3</w:delText>
              </w:r>
            </w:del>
            <w:ins w:id="63" w:author="Author">
              <w:r>
                <w:rPr>
                  <w:rFonts w:ascii="Times New Roman" w:hAnsi="Times New Roman" w:cs="Times New Roman"/>
                  <w:sz w:val="20"/>
                  <w:szCs w:val="20"/>
                </w:rPr>
                <w:t>2</w:t>
              </w:r>
            </w:ins>
            <w:r w:rsidRPr="007B4A49">
              <w:rPr>
                <w:rFonts w:ascii="Times New Roman" w:hAnsi="Times New Roman" w:cs="Times New Roman"/>
                <w:sz w:val="20"/>
                <w:szCs w:val="20"/>
              </w:rPr>
              <w:t>0/R0030</w:t>
            </w:r>
          </w:p>
        </w:tc>
        <w:tc>
          <w:tcPr>
            <w:tcW w:w="2835" w:type="dxa"/>
            <w:hideMark/>
            <w:tcPrChange w:id="64" w:author="Author">
              <w:tcPr>
                <w:tcW w:w="3544" w:type="dxa"/>
                <w:hideMark/>
              </w:tcPr>
            </w:tcPrChange>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65" w:author="Author">
              <w:r w:rsidRPr="00A86DB3" w:rsidDel="00FE03C5">
                <w:rPr>
                  <w:rFonts w:ascii="Times New Roman" w:hAnsi="Times New Roman" w:cs="Times New Roman"/>
                  <w:sz w:val="20"/>
                  <w:szCs w:val="20"/>
                </w:rPr>
                <w:delText>f</w:delText>
              </w:r>
              <w:r w:rsidDel="00FE03C5">
                <w:rPr>
                  <w:rFonts w:ascii="Times New Roman" w:hAnsi="Times New Roman" w:cs="Times New Roman"/>
                  <w:sz w:val="20"/>
                  <w:szCs w:val="20"/>
                </w:rPr>
                <w:delText>or</w:delText>
              </w:r>
              <w:r w:rsidRPr="00A86DB3" w:rsidDel="00FE03C5">
                <w:rPr>
                  <w:rFonts w:ascii="Times New Roman" w:hAnsi="Times New Roman" w:cs="Times New Roman"/>
                  <w:sz w:val="20"/>
                  <w:szCs w:val="20"/>
                </w:rPr>
                <w:delText xml:space="preserve"> </w:delText>
              </w:r>
            </w:del>
            <w:ins w:id="66" w:author="Autho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 Other assets: Property, plant &amp; equipment held for own use, Cash and cash equivalents, Loans on policies, Loans &amp; mortgages to individuals and </w:t>
            </w:r>
            <w:r w:rsidRPr="00A86DB3">
              <w:rPr>
                <w:rFonts w:ascii="Times New Roman" w:hAnsi="Times New Roman" w:cs="Times New Roman"/>
                <w:sz w:val="20"/>
                <w:szCs w:val="20"/>
              </w:rPr>
              <w:lastRenderedPageBreak/>
              <w:t>Other loans &amp; mortgages (other than index-linked and unit-linked contracts)</w:t>
            </w:r>
          </w:p>
        </w:tc>
        <w:tc>
          <w:tcPr>
            <w:tcW w:w="4612" w:type="dxa"/>
            <w:tcPrChange w:id="67" w:author="Author">
              <w:tcPr>
                <w:tcW w:w="3903" w:type="dxa"/>
              </w:tcPr>
            </w:tcPrChange>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lastRenderedPageBreak/>
              <w:t>Report the total value of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 </w:t>
            </w:r>
            <w:r w:rsidRPr="00634B36">
              <w:rPr>
                <w:rFonts w:ascii="Times New Roman" w:hAnsi="Times New Roman" w:cs="Times New Roman"/>
                <w:sz w:val="20"/>
                <w:szCs w:val="20"/>
              </w:rPr>
              <w:t>all currencies</w:t>
            </w:r>
            <w:r>
              <w:rPr>
                <w:rFonts w:ascii="Times New Roman" w:hAnsi="Times New Roman" w:cs="Times New Roman"/>
                <w:sz w:val="20"/>
                <w:szCs w:val="20"/>
              </w:rPr>
              <w:t>.</w:t>
            </w:r>
          </w:p>
        </w:tc>
      </w:tr>
      <w:tr w:rsidR="00126830" w:rsidRPr="00C81CBF" w:rsidTr="0061150D">
        <w:trPr>
          <w:trHeight w:val="2047"/>
          <w:trPrChange w:id="68" w:author="Author">
            <w:trPr>
              <w:trHeight w:val="2047"/>
            </w:trPr>
          </w:trPrChange>
        </w:trPr>
        <w:tc>
          <w:tcPr>
            <w:tcW w:w="1809" w:type="dxa"/>
            <w:hideMark/>
            <w:tcPrChange w:id="69"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lastRenderedPageBreak/>
              <w:t>C00</w:t>
            </w:r>
            <w:del w:id="70" w:author="Author">
              <w:r w:rsidRPr="007B4A49" w:rsidDel="002E66C6">
                <w:rPr>
                  <w:rFonts w:ascii="Times New Roman" w:hAnsi="Times New Roman" w:cs="Times New Roman"/>
                  <w:sz w:val="20"/>
                  <w:szCs w:val="20"/>
                </w:rPr>
                <w:delText>4</w:delText>
              </w:r>
            </w:del>
            <w:ins w:id="71" w:author="Author">
              <w:r>
                <w:rPr>
                  <w:rFonts w:ascii="Times New Roman" w:hAnsi="Times New Roman" w:cs="Times New Roman"/>
                  <w:sz w:val="20"/>
                  <w:szCs w:val="20"/>
                </w:rPr>
                <w:t>3</w:t>
              </w:r>
            </w:ins>
            <w:r w:rsidRPr="007B4A49">
              <w:rPr>
                <w:rFonts w:ascii="Times New Roman" w:hAnsi="Times New Roman" w:cs="Times New Roman"/>
                <w:sz w:val="20"/>
                <w:szCs w:val="20"/>
              </w:rPr>
              <w:t>0/R0030</w:t>
            </w:r>
          </w:p>
        </w:tc>
        <w:tc>
          <w:tcPr>
            <w:tcW w:w="2835" w:type="dxa"/>
            <w:hideMark/>
            <w:tcPrChange w:id="72" w:author="Author">
              <w:tcPr>
                <w:tcW w:w="3544" w:type="dxa"/>
                <w:hideMark/>
              </w:tcPr>
            </w:tcPrChange>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Value </w:t>
            </w:r>
            <w:ins w:id="73" w:author="Author">
              <w:r w:rsidR="00FE03C5">
                <w:rPr>
                  <w:rFonts w:ascii="Times New Roman" w:hAnsi="Times New Roman" w:cs="Times New Roman"/>
                  <w:sz w:val="20"/>
                  <w:szCs w:val="20"/>
                </w:rPr>
                <w:t>of</w:t>
              </w:r>
            </w:ins>
            <w:del w:id="74" w:author="Author">
              <w:r w:rsidRPr="00A86DB3" w:rsidDel="00FE03C5">
                <w:rPr>
                  <w:rFonts w:ascii="Times New Roman" w:hAnsi="Times New Roman" w:cs="Times New Roman"/>
                  <w:sz w:val="20"/>
                  <w:szCs w:val="20"/>
                </w:rPr>
                <w:delText>f</w:delText>
              </w:r>
              <w:r w:rsidDel="00FE03C5">
                <w:rPr>
                  <w:rFonts w:ascii="Times New Roman" w:hAnsi="Times New Roman" w:cs="Times New Roman"/>
                  <w:sz w:val="20"/>
                  <w:szCs w:val="20"/>
                </w:rPr>
                <w:delText>or</w:delText>
              </w:r>
            </w:del>
            <w:r>
              <w:rPr>
                <w:rFonts w:ascii="Times New Roman" w:hAnsi="Times New Roman" w:cs="Times New Roman"/>
                <w:sz w:val="20"/>
                <w:szCs w:val="20"/>
              </w:rPr>
              <w:t xml:space="preserve"> </w:t>
            </w:r>
            <w:r w:rsidRPr="00A86DB3">
              <w:rPr>
                <w:rFonts w:ascii="Times New Roman" w:hAnsi="Times New Roman" w:cs="Times New Roman"/>
                <w:sz w:val="20"/>
                <w:szCs w:val="20"/>
              </w:rPr>
              <w:t xml:space="preserve">the </w:t>
            </w:r>
            <w:del w:id="75" w:author="Author">
              <w:r w:rsidDel="003D5BF8">
                <w:rPr>
                  <w:rFonts w:ascii="Times New Roman" w:hAnsi="Times New Roman" w:cs="Times New Roman"/>
                  <w:sz w:val="20"/>
                  <w:szCs w:val="20"/>
                </w:rPr>
                <w:delText>solvency II</w:delText>
              </w:r>
            </w:del>
            <w:r>
              <w:rPr>
                <w:rFonts w:ascii="Times New Roman" w:hAnsi="Times New Roman" w:cs="Times New Roman"/>
                <w:sz w:val="20"/>
                <w:szCs w:val="20"/>
              </w:rPr>
              <w:t xml:space="preserve"> </w:t>
            </w:r>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Other assets: Property, plant &amp; equipment held for own use, Cash and cash equivalents, Loans on policies, Loans &amp; mortgages to individuals and Other loans &amp; mortgages (other than index-linked and unit-linked contracts)</w:t>
            </w:r>
          </w:p>
        </w:tc>
        <w:tc>
          <w:tcPr>
            <w:tcW w:w="4612" w:type="dxa"/>
            <w:tcPrChange w:id="76" w:author="Author">
              <w:tcPr>
                <w:tcW w:w="3903" w:type="dxa"/>
              </w:tcPr>
            </w:tcPrChange>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value of</w:t>
            </w:r>
            <w:r>
              <w:rPr>
                <w:rFonts w:ascii="Times New Roman" w:hAnsi="Times New Roman" w:cs="Times New Roman"/>
                <w:sz w:val="20"/>
                <w:szCs w:val="20"/>
              </w:rPr>
              <w:t xml:space="preserve"> </w:t>
            </w:r>
            <w:r w:rsidRPr="007B4A49">
              <w:rPr>
                <w:rFonts w:ascii="Times New Roman" w:hAnsi="Times New Roman" w:cs="Times New Roman"/>
                <w:sz w:val="20"/>
                <w:szCs w:val="20"/>
              </w:rPr>
              <w:t>the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w:t>
            </w:r>
            <w:r w:rsidRPr="00A82063">
              <w:rPr>
                <w:rFonts w:ascii="Times New Roman" w:hAnsi="Times New Roman" w:cs="Times New Roman"/>
                <w:sz w:val="20"/>
                <w:szCs w:val="20"/>
              </w:rPr>
              <w:t xml:space="preserve"> the </w:t>
            </w:r>
            <w:del w:id="77" w:author="Author">
              <w:r w:rsidDel="003D5BF8">
                <w:rPr>
                  <w:rFonts w:ascii="Times New Roman" w:hAnsi="Times New Roman" w:cs="Times New Roman"/>
                  <w:sz w:val="20"/>
                  <w:szCs w:val="20"/>
                </w:rPr>
                <w:delText>solvency II</w:delText>
              </w:r>
            </w:del>
            <w:r>
              <w:rPr>
                <w:rFonts w:ascii="Times New Roman" w:hAnsi="Times New Roman" w:cs="Times New Roman"/>
                <w:sz w:val="20"/>
                <w:szCs w:val="20"/>
              </w:rPr>
              <w:t xml:space="preserve"> </w:t>
            </w:r>
            <w:r w:rsidRPr="00A82063">
              <w:rPr>
                <w:rFonts w:ascii="Times New Roman" w:hAnsi="Times New Roman" w:cs="Times New Roman"/>
                <w:sz w:val="20"/>
                <w:szCs w:val="20"/>
              </w:rPr>
              <w:t>reporting currency</w:t>
            </w:r>
            <w:r>
              <w:rPr>
                <w:rFonts w:ascii="Times New Roman" w:hAnsi="Times New Roman" w:cs="Times New Roman"/>
                <w:sz w:val="20"/>
                <w:szCs w:val="20"/>
              </w:rPr>
              <w:t>.</w:t>
            </w:r>
          </w:p>
        </w:tc>
      </w:tr>
      <w:tr w:rsidR="00126830" w:rsidRPr="00C81CBF" w:rsidTr="0061150D">
        <w:trPr>
          <w:trHeight w:val="1749"/>
          <w:trPrChange w:id="78" w:author="Author">
            <w:trPr>
              <w:trHeight w:val="1749"/>
            </w:trPr>
          </w:trPrChange>
        </w:trPr>
        <w:tc>
          <w:tcPr>
            <w:tcW w:w="1809" w:type="dxa"/>
            <w:hideMark/>
            <w:tcPrChange w:id="79"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80" w:author="Author">
              <w:r w:rsidRPr="007B4A49" w:rsidDel="002E66C6">
                <w:rPr>
                  <w:rFonts w:ascii="Times New Roman" w:hAnsi="Times New Roman" w:cs="Times New Roman"/>
                  <w:sz w:val="20"/>
                  <w:szCs w:val="20"/>
                </w:rPr>
                <w:delText>5</w:delText>
              </w:r>
            </w:del>
            <w:ins w:id="81" w:author="Author">
              <w:r>
                <w:rPr>
                  <w:rFonts w:ascii="Times New Roman" w:hAnsi="Times New Roman" w:cs="Times New Roman"/>
                  <w:sz w:val="20"/>
                  <w:szCs w:val="20"/>
                </w:rPr>
                <w:t>4</w:t>
              </w:r>
            </w:ins>
            <w:r w:rsidRPr="007B4A49">
              <w:rPr>
                <w:rFonts w:ascii="Times New Roman" w:hAnsi="Times New Roman" w:cs="Times New Roman"/>
                <w:sz w:val="20"/>
                <w:szCs w:val="20"/>
              </w:rPr>
              <w:t>0/R0030</w:t>
            </w:r>
          </w:p>
        </w:tc>
        <w:tc>
          <w:tcPr>
            <w:tcW w:w="2835" w:type="dxa"/>
            <w:hideMark/>
            <w:tcPrChange w:id="82" w:author="Author">
              <w:tcPr>
                <w:tcW w:w="3544" w:type="dxa"/>
                <w:hideMark/>
              </w:tcPr>
            </w:tcPrChange>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83" w:author="Author">
              <w:r w:rsidRPr="00A86DB3" w:rsidDel="00FE03C5">
                <w:rPr>
                  <w:rFonts w:ascii="Times New Roman" w:hAnsi="Times New Roman" w:cs="Times New Roman"/>
                  <w:sz w:val="20"/>
                  <w:szCs w:val="20"/>
                </w:rPr>
                <w:delText>f</w:delText>
              </w:r>
              <w:r w:rsidDel="00FE03C5">
                <w:rPr>
                  <w:rFonts w:ascii="Times New Roman" w:hAnsi="Times New Roman" w:cs="Times New Roman"/>
                  <w:sz w:val="20"/>
                  <w:szCs w:val="20"/>
                </w:rPr>
                <w:delText>or the</w:delText>
              </w:r>
            </w:del>
            <w:ins w:id="84" w:author="Author">
              <w:r w:rsidR="00FE03C5">
                <w:rPr>
                  <w:rFonts w:ascii="Times New Roman" w:hAnsi="Times New Roman" w:cs="Times New Roman"/>
                  <w:sz w:val="20"/>
                  <w:szCs w:val="20"/>
                </w:rPr>
                <w:t>of</w:t>
              </w:r>
            </w:ins>
            <w:r w:rsidRPr="00A86DB3">
              <w:rPr>
                <w:rFonts w:ascii="Times New Roman" w:hAnsi="Times New Roman" w:cs="Times New Roman"/>
                <w:sz w:val="20"/>
                <w:szCs w:val="20"/>
              </w:rPr>
              <w:t xml:space="preserve"> remaining other currencies - Other assets: Property, plant &amp; equipment held for own use, Cash and cash equivalents, Loans on policies, Loans &amp; mortgages to individuals and Other loans &amp; mortgages (other than index-linked and unit-linked contracts)</w:t>
            </w:r>
          </w:p>
        </w:tc>
        <w:tc>
          <w:tcPr>
            <w:tcW w:w="4612" w:type="dxa"/>
            <w:tcPrChange w:id="85" w:author="Author">
              <w:tcPr>
                <w:tcW w:w="3903" w:type="dxa"/>
              </w:tcPr>
            </w:tcPrChange>
          </w:tcPr>
          <w:p w:rsidR="00126830"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the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 the </w:t>
            </w:r>
            <w:r w:rsidRPr="00665FBD">
              <w:rPr>
                <w:rFonts w:ascii="Times New Roman" w:hAnsi="Times New Roman" w:cs="Times New Roman"/>
                <w:sz w:val="20"/>
                <w:szCs w:val="20"/>
              </w:rPr>
              <w:t>remaining currencies that are not reported by currency</w:t>
            </w:r>
            <w:r>
              <w:rPr>
                <w:rFonts w:ascii="Times New Roman" w:hAnsi="Times New Roman" w:cs="Times New Roman"/>
                <w:sz w:val="20"/>
                <w:szCs w:val="20"/>
              </w:rPr>
              <w:t>.</w:t>
            </w:r>
          </w:p>
          <w:p w:rsidR="00126830" w:rsidRDefault="00126830" w:rsidP="005A0366">
            <w:pPr>
              <w:rP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del w:id="86" w:author="Author">
              <w:r w:rsidDel="003D5BF8">
                <w:rPr>
                  <w:rFonts w:ascii="Times New Roman" w:hAnsi="Times New Roman" w:cs="Times New Roman"/>
                  <w:sz w:val="20"/>
                  <w:szCs w:val="20"/>
                </w:rPr>
                <w:delText>solvency II</w:delText>
              </w:r>
            </w:del>
            <w:r>
              <w:rPr>
                <w:rFonts w:ascii="Times New Roman" w:hAnsi="Times New Roman" w:cs="Times New Roman"/>
                <w:sz w:val="20"/>
                <w:szCs w:val="20"/>
              </w:rPr>
              <w:t xml:space="preserve"> </w:t>
            </w:r>
            <w:r w:rsidRPr="007B4A49">
              <w:rPr>
                <w:rFonts w:ascii="Times New Roman" w:hAnsi="Times New Roman" w:cs="Times New Roman"/>
                <w:sz w:val="20"/>
                <w:szCs w:val="20"/>
              </w:rPr>
              <w:t xml:space="preserve">reporting currency (C0030/R0030) and in the currencies reported by currency (C0050/R0030). </w:t>
            </w:r>
          </w:p>
        </w:tc>
      </w:tr>
      <w:tr w:rsidR="00126830" w:rsidRPr="00C81CBF" w:rsidTr="0061150D">
        <w:trPr>
          <w:trHeight w:val="1689"/>
          <w:trPrChange w:id="87" w:author="Author">
            <w:trPr>
              <w:trHeight w:val="1689"/>
            </w:trPr>
          </w:trPrChange>
        </w:trPr>
        <w:tc>
          <w:tcPr>
            <w:tcW w:w="1809" w:type="dxa"/>
            <w:hideMark/>
            <w:tcPrChange w:id="88"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del w:id="89" w:author="Author">
              <w:r w:rsidRPr="007B4A49" w:rsidDel="002E66C6">
                <w:rPr>
                  <w:rFonts w:ascii="Times New Roman" w:hAnsi="Times New Roman" w:cs="Times New Roman"/>
                  <w:sz w:val="20"/>
                  <w:szCs w:val="20"/>
                </w:rPr>
                <w:delText>2</w:delText>
              </w:r>
            </w:del>
            <w:ins w:id="90" w:author="Author">
              <w:r>
                <w:rPr>
                  <w:rFonts w:ascii="Times New Roman" w:hAnsi="Times New Roman" w:cs="Times New Roman"/>
                  <w:sz w:val="20"/>
                  <w:szCs w:val="20"/>
                </w:rPr>
                <w:t>5</w:t>
              </w:r>
            </w:ins>
            <w:r w:rsidRPr="007B4A49">
              <w:rPr>
                <w:rFonts w:ascii="Times New Roman" w:hAnsi="Times New Roman" w:cs="Times New Roman"/>
                <w:sz w:val="20"/>
                <w:szCs w:val="20"/>
              </w:rPr>
              <w:t>0/R00</w:t>
            </w:r>
            <w:del w:id="91" w:author="Author">
              <w:r w:rsidRPr="007B4A49" w:rsidDel="002E66C6">
                <w:rPr>
                  <w:rFonts w:ascii="Times New Roman" w:hAnsi="Times New Roman" w:cs="Times New Roman"/>
                  <w:sz w:val="20"/>
                  <w:szCs w:val="20"/>
                </w:rPr>
                <w:delText>4</w:delText>
              </w:r>
            </w:del>
            <w:ins w:id="92" w:author="Author">
              <w:r>
                <w:rPr>
                  <w:rFonts w:ascii="Times New Roman" w:hAnsi="Times New Roman" w:cs="Times New Roman"/>
                  <w:sz w:val="20"/>
                  <w:szCs w:val="20"/>
                </w:rPr>
                <w:t>3</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93" w:author="Author">
              <w:tcPr>
                <w:tcW w:w="3544" w:type="dxa"/>
                <w:hideMark/>
              </w:tcPr>
            </w:tcPrChange>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94" w:author="Author">
              <w:r w:rsidRPr="00A86DB3" w:rsidDel="00FE03C5">
                <w:rPr>
                  <w:rFonts w:ascii="Times New Roman" w:hAnsi="Times New Roman" w:cs="Times New Roman"/>
                  <w:sz w:val="20"/>
                  <w:szCs w:val="20"/>
                </w:rPr>
                <w:delText>f</w:delText>
              </w:r>
              <w:r w:rsidDel="00FE03C5">
                <w:rPr>
                  <w:rFonts w:ascii="Times New Roman" w:hAnsi="Times New Roman" w:cs="Times New Roman"/>
                  <w:sz w:val="20"/>
                  <w:szCs w:val="20"/>
                </w:rPr>
                <w:delText>or</w:delText>
              </w:r>
              <w:r w:rsidRPr="00A86DB3" w:rsidDel="00FE03C5">
                <w:rPr>
                  <w:rFonts w:ascii="Times New Roman" w:hAnsi="Times New Roman" w:cs="Times New Roman"/>
                  <w:sz w:val="20"/>
                  <w:szCs w:val="20"/>
                </w:rPr>
                <w:delText xml:space="preserve"> </w:delText>
              </w:r>
            </w:del>
            <w:ins w:id="95" w:author="Autho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 - Other assets: Property, plant &amp; equipment held for own use, Cash and cash equivalents, Loans on policies, Loans &amp; mortgages to individuals and Other loans &amp; mortgages (other than index-linked and unit-linked contracts)</w:t>
            </w:r>
          </w:p>
        </w:tc>
        <w:tc>
          <w:tcPr>
            <w:tcW w:w="4612" w:type="dxa"/>
            <w:tcPrChange w:id="96" w:author="Author">
              <w:tcPr>
                <w:tcW w:w="3903" w:type="dxa"/>
              </w:tcPr>
            </w:tcPrChange>
          </w:tcPr>
          <w:p w:rsidR="00126830" w:rsidRPr="007B4A49" w:rsidDel="00126830" w:rsidRDefault="00126830" w:rsidP="007B4A49">
            <w:pPr>
              <w:rPr>
                <w:del w:id="97" w:author="Author"/>
                <w:rFonts w:ascii="Times New Roman" w:hAnsi="Times New Roman" w:cs="Times New Roman"/>
                <w:sz w:val="20"/>
                <w:szCs w:val="20"/>
              </w:rPr>
            </w:pPr>
            <w:r w:rsidRPr="007B4A49">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 </w:t>
            </w:r>
            <w:r w:rsidRPr="00D20311">
              <w:rPr>
                <w:rFonts w:ascii="Times New Roman" w:hAnsi="Times New Roman" w:cs="Times New Roman"/>
                <w:sz w:val="20"/>
                <w:szCs w:val="20"/>
              </w:rPr>
              <w:t>each of the currenc</w:t>
            </w:r>
            <w:r>
              <w:rPr>
                <w:rFonts w:ascii="Times New Roman" w:hAnsi="Times New Roman" w:cs="Times New Roman"/>
                <w:sz w:val="20"/>
                <w:szCs w:val="20"/>
              </w:rPr>
              <w:t>ies</w:t>
            </w:r>
            <w:r w:rsidRPr="00D20311">
              <w:rPr>
                <w:rFonts w:ascii="Times New Roman" w:hAnsi="Times New Roman" w:cs="Times New Roman"/>
                <w:sz w:val="20"/>
                <w:szCs w:val="20"/>
              </w:rPr>
              <w:t xml:space="preserve"> required to be reported separatel</w:t>
            </w:r>
            <w:r>
              <w:rPr>
                <w:rFonts w:ascii="Times New Roman" w:hAnsi="Times New Roman" w:cs="Times New Roman"/>
                <w:sz w:val="20"/>
                <w:szCs w:val="20"/>
              </w:rPr>
              <w:t>y.</w:t>
            </w:r>
            <w:del w:id="98" w:author="Author">
              <w:r w:rsidRPr="007B4A49" w:rsidDel="00126830">
                <w:rPr>
                  <w:rFonts w:ascii="Times New Roman" w:hAnsi="Times New Roman" w:cs="Times New Roman"/>
                  <w:sz w:val="20"/>
                  <w:szCs w:val="20"/>
                </w:rPr>
                <w:delText>Report the total value of the assets held for index-linked and unit-linked contracts</w:delText>
              </w:r>
              <w:r w:rsidDel="00126830">
                <w:rPr>
                  <w:rFonts w:ascii="Times New Roman" w:hAnsi="Times New Roman" w:cs="Times New Roman"/>
                  <w:sz w:val="20"/>
                  <w:szCs w:val="20"/>
                </w:rPr>
                <w:delText xml:space="preserve"> for </w:delText>
              </w:r>
              <w:r w:rsidRPr="00683563" w:rsidDel="00126830">
                <w:rPr>
                  <w:rFonts w:ascii="Times New Roman" w:hAnsi="Times New Roman" w:cs="Times New Roman"/>
                  <w:sz w:val="20"/>
                  <w:szCs w:val="20"/>
                </w:rPr>
                <w:delText>all currencies</w:delText>
              </w:r>
              <w:r w:rsidDel="00126830">
                <w:rPr>
                  <w:rFonts w:ascii="Times New Roman" w:hAnsi="Times New Roman" w:cs="Times New Roman"/>
                  <w:sz w:val="20"/>
                  <w:szCs w:val="20"/>
                </w:rPr>
                <w:delText>.</w:delText>
              </w:r>
            </w:del>
          </w:p>
          <w:p w:rsidR="00126830" w:rsidRPr="00D30FF3" w:rsidRDefault="00126830" w:rsidP="007640CE">
            <w:pPr>
              <w:rPr>
                <w:rFonts w:ascii="Times New Roman" w:hAnsi="Times New Roman" w:cs="Times New Roman"/>
                <w:sz w:val="20"/>
                <w:szCs w:val="20"/>
              </w:rPr>
            </w:pPr>
          </w:p>
        </w:tc>
      </w:tr>
      <w:tr w:rsidR="00126830" w:rsidRPr="00C81CBF" w:rsidTr="0061150D">
        <w:tc>
          <w:tcPr>
            <w:tcW w:w="1809" w:type="dxa"/>
            <w:hideMark/>
            <w:tcPrChange w:id="99"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100" w:author="Author">
              <w:r w:rsidRPr="007B4A49" w:rsidDel="002E66C6">
                <w:rPr>
                  <w:rFonts w:ascii="Times New Roman" w:hAnsi="Times New Roman" w:cs="Times New Roman"/>
                  <w:sz w:val="20"/>
                  <w:szCs w:val="20"/>
                </w:rPr>
                <w:delText>3</w:delText>
              </w:r>
            </w:del>
            <w:ins w:id="101" w:author="Author">
              <w:r>
                <w:rPr>
                  <w:rFonts w:ascii="Times New Roman" w:hAnsi="Times New Roman" w:cs="Times New Roman"/>
                  <w:sz w:val="20"/>
                  <w:szCs w:val="20"/>
                </w:rPr>
                <w:t>2</w:t>
              </w:r>
            </w:ins>
            <w:r w:rsidRPr="007B4A49">
              <w:rPr>
                <w:rFonts w:ascii="Times New Roman" w:hAnsi="Times New Roman" w:cs="Times New Roman"/>
                <w:sz w:val="20"/>
                <w:szCs w:val="20"/>
              </w:rPr>
              <w:t>0/R0040</w:t>
            </w:r>
          </w:p>
        </w:tc>
        <w:tc>
          <w:tcPr>
            <w:tcW w:w="2835" w:type="dxa"/>
            <w:hideMark/>
            <w:tcPrChange w:id="102" w:author="Author">
              <w:tcPr>
                <w:tcW w:w="3544" w:type="dxa"/>
                <w:hideMark/>
              </w:tcPr>
            </w:tcPrChange>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103" w:author="Author">
              <w:r w:rsidRPr="00A86DB3" w:rsidDel="00FE03C5">
                <w:rPr>
                  <w:rFonts w:ascii="Times New Roman" w:hAnsi="Times New Roman" w:cs="Times New Roman"/>
                  <w:sz w:val="20"/>
                  <w:szCs w:val="20"/>
                </w:rPr>
                <w:delText>f</w:delText>
              </w:r>
              <w:r w:rsidDel="00FE03C5">
                <w:rPr>
                  <w:rFonts w:ascii="Times New Roman" w:hAnsi="Times New Roman" w:cs="Times New Roman"/>
                  <w:sz w:val="20"/>
                  <w:szCs w:val="20"/>
                </w:rPr>
                <w:delText>or</w:delText>
              </w:r>
              <w:r w:rsidRPr="00A86DB3" w:rsidDel="00FE03C5">
                <w:rPr>
                  <w:rFonts w:ascii="Times New Roman" w:hAnsi="Times New Roman" w:cs="Times New Roman"/>
                  <w:sz w:val="20"/>
                  <w:szCs w:val="20"/>
                </w:rPr>
                <w:delText xml:space="preserve"> </w:delText>
              </w:r>
            </w:del>
            <w:ins w:id="104" w:author="Autho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Assets held for index-linked and unit-linked contracts</w:t>
            </w:r>
          </w:p>
        </w:tc>
        <w:tc>
          <w:tcPr>
            <w:tcW w:w="4612" w:type="dxa"/>
            <w:tcPrChange w:id="105" w:author="Author">
              <w:tcPr>
                <w:tcW w:w="3903" w:type="dxa"/>
              </w:tcPr>
            </w:tcPrChange>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of the assets held for index-linked and unit-linked contracts</w:t>
            </w:r>
            <w:r>
              <w:rPr>
                <w:rFonts w:ascii="Times New Roman" w:hAnsi="Times New Roman" w:cs="Times New Roman"/>
                <w:sz w:val="20"/>
                <w:szCs w:val="20"/>
              </w:rPr>
              <w:t xml:space="preserve"> for </w:t>
            </w:r>
            <w:r w:rsidRPr="00683563">
              <w:rPr>
                <w:rFonts w:ascii="Times New Roman" w:hAnsi="Times New Roman" w:cs="Times New Roman"/>
                <w:sz w:val="20"/>
                <w:szCs w:val="20"/>
              </w:rPr>
              <w:t>all currencies</w:t>
            </w:r>
            <w:r>
              <w:rPr>
                <w:rFonts w:ascii="Times New Roman" w:hAnsi="Times New Roman" w:cs="Times New Roman"/>
                <w:sz w:val="20"/>
                <w:szCs w:val="20"/>
              </w:rPr>
              <w:t>.</w:t>
            </w:r>
          </w:p>
          <w:p w:rsidR="00126830" w:rsidRPr="00D30FF3" w:rsidRDefault="00126830" w:rsidP="004015CA">
            <w:pPr>
              <w:rPr>
                <w:rFonts w:ascii="Times New Roman" w:hAnsi="Times New Roman" w:cs="Times New Roman"/>
                <w:sz w:val="20"/>
                <w:szCs w:val="20"/>
              </w:rPr>
            </w:pPr>
            <w:del w:id="106" w:author="Author">
              <w:r w:rsidRPr="007B4A49" w:rsidDel="00126830">
                <w:rPr>
                  <w:rFonts w:ascii="Times New Roman" w:hAnsi="Times New Roman" w:cs="Times New Roman"/>
                  <w:sz w:val="20"/>
                  <w:szCs w:val="20"/>
                </w:rPr>
                <w:delText>Report the value of the assets held for index-linked and unit-linked contracts</w:delText>
              </w:r>
              <w:r w:rsidRPr="00136048"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136048" w:rsidDel="00126830">
                <w:rPr>
                  <w:rFonts w:ascii="Times New Roman" w:hAnsi="Times New Roman" w:cs="Times New Roman"/>
                  <w:sz w:val="20"/>
                  <w:szCs w:val="20"/>
                </w:rPr>
                <w:delText xml:space="preserve"> the </w:delText>
              </w:r>
              <w:r w:rsidDel="00126830">
                <w:rPr>
                  <w:rFonts w:ascii="Times New Roman" w:hAnsi="Times New Roman" w:cs="Times New Roman"/>
                  <w:sz w:val="20"/>
                  <w:szCs w:val="20"/>
                </w:rPr>
                <w:delText xml:space="preserve">solvency II </w:delText>
              </w:r>
              <w:r w:rsidRPr="00136048" w:rsidDel="00126830">
                <w:rPr>
                  <w:rFonts w:ascii="Times New Roman" w:hAnsi="Times New Roman" w:cs="Times New Roman"/>
                  <w:sz w:val="20"/>
                  <w:szCs w:val="20"/>
                </w:rPr>
                <w:delText>reporting currency</w:delText>
              </w:r>
              <w:r w:rsidRPr="007B4A49" w:rsidDel="00126830">
                <w:rPr>
                  <w:rFonts w:ascii="Times New Roman" w:hAnsi="Times New Roman" w:cs="Times New Roman"/>
                  <w:sz w:val="20"/>
                  <w:szCs w:val="20"/>
                </w:rPr>
                <w:delText>.</w:delText>
              </w:r>
            </w:del>
          </w:p>
        </w:tc>
      </w:tr>
      <w:tr w:rsidR="00126830" w:rsidRPr="00C81CBF" w:rsidTr="0061150D">
        <w:trPr>
          <w:trHeight w:val="740"/>
          <w:trPrChange w:id="107" w:author="Author">
            <w:trPr>
              <w:trHeight w:val="740"/>
            </w:trPr>
          </w:trPrChange>
        </w:trPr>
        <w:tc>
          <w:tcPr>
            <w:tcW w:w="1809" w:type="dxa"/>
            <w:hideMark/>
            <w:tcPrChange w:id="108" w:author="Author">
              <w:tcPr>
                <w:tcW w:w="1809" w:type="dxa"/>
                <w:hideMark/>
              </w:tcPr>
            </w:tcPrChange>
          </w:tcPr>
          <w:p w:rsidR="00126830" w:rsidRPr="00D30FF3" w:rsidRDefault="00126830" w:rsidP="006A5512">
            <w:pPr>
              <w:rPr>
                <w:rFonts w:ascii="Times New Roman" w:hAnsi="Times New Roman" w:cs="Times New Roman"/>
                <w:sz w:val="20"/>
                <w:szCs w:val="20"/>
              </w:rPr>
            </w:pPr>
            <w:r w:rsidRPr="007B4A49">
              <w:rPr>
                <w:rFonts w:ascii="Times New Roman" w:hAnsi="Times New Roman" w:cs="Times New Roman"/>
                <w:sz w:val="20"/>
                <w:szCs w:val="20"/>
              </w:rPr>
              <w:t>C00</w:t>
            </w:r>
            <w:ins w:id="109" w:author="Author">
              <w:r>
                <w:rPr>
                  <w:rFonts w:ascii="Times New Roman" w:hAnsi="Times New Roman" w:cs="Times New Roman"/>
                  <w:sz w:val="20"/>
                  <w:szCs w:val="20"/>
                </w:rPr>
                <w:t>3</w:t>
              </w:r>
            </w:ins>
            <w:del w:id="110"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0/R0040</w:t>
            </w:r>
          </w:p>
        </w:tc>
        <w:tc>
          <w:tcPr>
            <w:tcW w:w="2835" w:type="dxa"/>
            <w:hideMark/>
            <w:tcPrChange w:id="111" w:author="Author">
              <w:tcPr>
                <w:tcW w:w="3544" w:type="dxa"/>
                <w:hideMark/>
              </w:tcPr>
            </w:tcPrChange>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112" w:author="Author">
              <w:r w:rsidRPr="00A86DB3" w:rsidDel="00FE03C5">
                <w:rPr>
                  <w:rFonts w:ascii="Times New Roman" w:hAnsi="Times New Roman" w:cs="Times New Roman"/>
                  <w:sz w:val="20"/>
                  <w:szCs w:val="20"/>
                </w:rPr>
                <w:delText>f</w:delText>
              </w:r>
              <w:r w:rsidDel="00FE03C5">
                <w:rPr>
                  <w:rFonts w:ascii="Times New Roman" w:hAnsi="Times New Roman" w:cs="Times New Roman"/>
                  <w:sz w:val="20"/>
                  <w:szCs w:val="20"/>
                </w:rPr>
                <w:delText>or</w:delText>
              </w:r>
              <w:r w:rsidRPr="00A86DB3" w:rsidDel="00FE03C5">
                <w:rPr>
                  <w:rFonts w:ascii="Times New Roman" w:hAnsi="Times New Roman" w:cs="Times New Roman"/>
                  <w:sz w:val="20"/>
                  <w:szCs w:val="20"/>
                </w:rPr>
                <w:delText xml:space="preserve"> </w:delText>
              </w:r>
            </w:del>
            <w:ins w:id="113" w:author="Autho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 xml:space="preserve">the </w:t>
            </w:r>
            <w:del w:id="114" w:author="Author">
              <w:r w:rsidDel="003D5BF8">
                <w:rPr>
                  <w:rFonts w:ascii="Times New Roman" w:hAnsi="Times New Roman" w:cs="Times New Roman"/>
                  <w:sz w:val="20"/>
                  <w:szCs w:val="20"/>
                </w:rPr>
                <w:delText xml:space="preserve">solvency II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Assets held for index-linked and unit-linked contracts</w:t>
            </w:r>
          </w:p>
        </w:tc>
        <w:tc>
          <w:tcPr>
            <w:tcW w:w="4612" w:type="dxa"/>
            <w:tcPrChange w:id="115" w:author="Author">
              <w:tcPr>
                <w:tcW w:w="3903" w:type="dxa"/>
              </w:tcPr>
            </w:tcPrChange>
          </w:tcPr>
          <w:p w:rsidR="00126830" w:rsidRPr="007B4A49" w:rsidDel="00126830" w:rsidRDefault="00126830" w:rsidP="007B4A49">
            <w:pPr>
              <w:rPr>
                <w:del w:id="116" w:author="Author"/>
                <w:rFonts w:ascii="Times New Roman" w:hAnsi="Times New Roman" w:cs="Times New Roman"/>
                <w:sz w:val="20"/>
                <w:szCs w:val="20"/>
              </w:rPr>
            </w:pPr>
            <w:r w:rsidRPr="007B4A49">
              <w:rPr>
                <w:rFonts w:ascii="Times New Roman" w:hAnsi="Times New Roman" w:cs="Times New Roman"/>
                <w:sz w:val="20"/>
                <w:szCs w:val="20"/>
              </w:rPr>
              <w:t>Report the value of the assets held for index-linked and unit-linked contracts</w:t>
            </w:r>
            <w:r w:rsidRPr="00136048">
              <w:rPr>
                <w:rFonts w:ascii="Times New Roman" w:hAnsi="Times New Roman" w:cs="Times New Roman"/>
                <w:sz w:val="20"/>
                <w:szCs w:val="20"/>
              </w:rPr>
              <w:t xml:space="preserve"> f</w:t>
            </w:r>
            <w:r>
              <w:rPr>
                <w:rFonts w:ascii="Times New Roman" w:hAnsi="Times New Roman" w:cs="Times New Roman"/>
                <w:sz w:val="20"/>
                <w:szCs w:val="20"/>
              </w:rPr>
              <w:t>or</w:t>
            </w:r>
            <w:r w:rsidRPr="00136048">
              <w:rPr>
                <w:rFonts w:ascii="Times New Roman" w:hAnsi="Times New Roman" w:cs="Times New Roman"/>
                <w:sz w:val="20"/>
                <w:szCs w:val="20"/>
              </w:rPr>
              <w:t xml:space="preserve"> the </w:t>
            </w:r>
            <w:del w:id="117" w:author="Author">
              <w:r w:rsidDel="00497596">
                <w:rPr>
                  <w:rFonts w:ascii="Times New Roman" w:hAnsi="Times New Roman" w:cs="Times New Roman"/>
                  <w:sz w:val="20"/>
                  <w:szCs w:val="20"/>
                </w:rPr>
                <w:delText xml:space="preserve">solvency II </w:delText>
              </w:r>
            </w:del>
            <w:r w:rsidRPr="00136048">
              <w:rPr>
                <w:rFonts w:ascii="Times New Roman" w:hAnsi="Times New Roman" w:cs="Times New Roman"/>
                <w:sz w:val="20"/>
                <w:szCs w:val="20"/>
              </w:rPr>
              <w:t>reporting currency</w:t>
            </w:r>
            <w:r w:rsidRPr="007B4A49">
              <w:rPr>
                <w:rFonts w:ascii="Times New Roman" w:hAnsi="Times New Roman" w:cs="Times New Roman"/>
                <w:sz w:val="20"/>
                <w:szCs w:val="20"/>
              </w:rPr>
              <w:t>.</w:t>
            </w:r>
            <w:del w:id="118" w:author="Author">
              <w:r w:rsidRPr="007B4A49" w:rsidDel="00126830">
                <w:rPr>
                  <w:rFonts w:ascii="Times New Roman" w:hAnsi="Times New Roman" w:cs="Times New Roman"/>
                  <w:sz w:val="20"/>
                  <w:szCs w:val="20"/>
                </w:rPr>
                <w:delText>Report the total value of the assets held for index-linked and unit-linked contracts</w:delText>
              </w:r>
              <w:r w:rsidDel="00126830">
                <w:rPr>
                  <w:rFonts w:ascii="Times New Roman" w:hAnsi="Times New Roman" w:cs="Times New Roman"/>
                  <w:sz w:val="20"/>
                  <w:szCs w:val="20"/>
                </w:rPr>
                <w:delText xml:space="preserve"> for the </w:delText>
              </w:r>
              <w:r w:rsidRPr="009D6A7E" w:rsidDel="00126830">
                <w:rPr>
                  <w:rFonts w:ascii="Times New Roman" w:hAnsi="Times New Roman" w:cs="Times New Roman"/>
                  <w:sz w:val="20"/>
                  <w:szCs w:val="20"/>
                </w:rPr>
                <w:delText>remaining currencies that are not reported by currency</w:delText>
              </w:r>
              <w:r w:rsidRPr="007B4A49" w:rsidDel="00126830">
                <w:rPr>
                  <w:rFonts w:ascii="Times New Roman" w:hAnsi="Times New Roman" w:cs="Times New Roman"/>
                  <w:sz w:val="20"/>
                  <w:szCs w:val="20"/>
                </w:rPr>
                <w:delText xml:space="preserve">. </w:delText>
              </w:r>
            </w:del>
          </w:p>
          <w:p w:rsidR="00126830" w:rsidRPr="007B4A49" w:rsidDel="00126830" w:rsidRDefault="00126830" w:rsidP="007B4A49">
            <w:pPr>
              <w:rPr>
                <w:del w:id="119"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del w:id="120" w:author="Author">
              <w:r w:rsidRPr="007B4A49" w:rsidDel="00126830">
                <w:rPr>
                  <w:rFonts w:ascii="Times New Roman" w:hAnsi="Times New Roman" w:cs="Times New Roman"/>
                  <w:sz w:val="20"/>
                  <w:szCs w:val="20"/>
                </w:rPr>
                <w:delText xml:space="preserve">This means that this cell excludes the amount reported in the solvency II reporting currency (C0030/R0040) and in the currencies reported by currency (C0050/R0040). </w:delText>
              </w:r>
            </w:del>
          </w:p>
        </w:tc>
      </w:tr>
      <w:tr w:rsidR="00126830" w:rsidRPr="00C81CBF" w:rsidTr="0061150D">
        <w:tc>
          <w:tcPr>
            <w:tcW w:w="1809" w:type="dxa"/>
            <w:hideMark/>
            <w:tcPrChange w:id="121"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122" w:author="Author">
              <w:r>
                <w:rPr>
                  <w:rFonts w:ascii="Times New Roman" w:hAnsi="Times New Roman" w:cs="Times New Roman"/>
                  <w:sz w:val="20"/>
                  <w:szCs w:val="20"/>
                </w:rPr>
                <w:t>4</w:t>
              </w:r>
            </w:ins>
            <w:del w:id="123"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0/R0040</w:t>
            </w:r>
          </w:p>
        </w:tc>
        <w:tc>
          <w:tcPr>
            <w:tcW w:w="2835" w:type="dxa"/>
            <w:hideMark/>
            <w:tcPrChange w:id="124" w:author="Author">
              <w:tcPr>
                <w:tcW w:w="3544" w:type="dxa"/>
                <w:hideMark/>
              </w:tcPr>
            </w:tcPrChange>
          </w:tcPr>
          <w:p w:rsidR="00126830" w:rsidRPr="00D30FF3" w:rsidRDefault="00126830" w:rsidP="00CB52A5">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125" w:author="Author">
              <w:r w:rsidRPr="00A86DB3" w:rsidDel="00CB52A5">
                <w:rPr>
                  <w:rFonts w:ascii="Times New Roman" w:hAnsi="Times New Roman" w:cs="Times New Roman"/>
                  <w:sz w:val="20"/>
                  <w:szCs w:val="20"/>
                </w:rPr>
                <w:delText>f</w:delText>
              </w:r>
              <w:r w:rsidDel="00CB52A5">
                <w:rPr>
                  <w:rFonts w:ascii="Times New Roman" w:hAnsi="Times New Roman" w:cs="Times New Roman"/>
                  <w:sz w:val="20"/>
                  <w:szCs w:val="20"/>
                </w:rPr>
                <w:delText>or the</w:delText>
              </w:r>
            </w:del>
            <w:ins w:id="126" w:author="Author">
              <w:r w:rsidR="00CB52A5">
                <w:rPr>
                  <w:rFonts w:ascii="Times New Roman" w:hAnsi="Times New Roman" w:cs="Times New Roman"/>
                  <w:sz w:val="20"/>
                  <w:szCs w:val="20"/>
                </w:rPr>
                <w:t>of</w:t>
              </w:r>
            </w:ins>
            <w:r w:rsidRPr="00A86DB3">
              <w:rPr>
                <w:rFonts w:ascii="Times New Roman" w:hAnsi="Times New Roman" w:cs="Times New Roman"/>
                <w:sz w:val="20"/>
                <w:szCs w:val="20"/>
              </w:rPr>
              <w:t xml:space="preserve"> remaining other currencies - Assets held for index-linked and unit-linked contracts</w:t>
            </w:r>
          </w:p>
        </w:tc>
        <w:tc>
          <w:tcPr>
            <w:tcW w:w="4612" w:type="dxa"/>
            <w:tcPrChange w:id="127" w:author="Author">
              <w:tcPr>
                <w:tcW w:w="3903" w:type="dxa"/>
              </w:tcPr>
            </w:tcPrChange>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of the assets held for index-linked and unit-linked contracts</w:t>
            </w:r>
            <w:r>
              <w:rPr>
                <w:rFonts w:ascii="Times New Roman" w:hAnsi="Times New Roman" w:cs="Times New Roman"/>
                <w:sz w:val="20"/>
                <w:szCs w:val="20"/>
              </w:rPr>
              <w:t xml:space="preserve"> for the </w:t>
            </w:r>
            <w:r w:rsidRPr="009D6A7E">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p>
          <w:p w:rsidR="00126830" w:rsidRPr="007B4A49" w:rsidRDefault="00126830" w:rsidP="005A0366">
            <w:pPr>
              <w:rPr>
                <w:rFonts w:ascii="Times New Roman" w:hAnsi="Times New Roman" w:cs="Times New Roman"/>
                <w:sz w:val="20"/>
                <w:szCs w:val="20"/>
              </w:rPr>
            </w:pPr>
          </w:p>
          <w:p w:rsidR="00126830" w:rsidRPr="00D30FF3" w:rsidRDefault="00126830" w:rsidP="00497596">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w:t>
            </w:r>
            <w:del w:id="128" w:author="Author">
              <w:r w:rsidRPr="007B4A49" w:rsidDel="00497596">
                <w:rPr>
                  <w:rFonts w:ascii="Times New Roman" w:hAnsi="Times New Roman" w:cs="Times New Roman"/>
                  <w:sz w:val="20"/>
                  <w:szCs w:val="20"/>
                </w:rPr>
                <w:delText xml:space="preserve">solvency II </w:delText>
              </w:r>
            </w:del>
            <w:r w:rsidRPr="007B4A49">
              <w:rPr>
                <w:rFonts w:ascii="Times New Roman" w:hAnsi="Times New Roman" w:cs="Times New Roman"/>
                <w:sz w:val="20"/>
                <w:szCs w:val="20"/>
              </w:rPr>
              <w:t xml:space="preserve">reporting currency (C0030/R0040) and in the currencies reported by currency (C0050/R0040). </w:t>
            </w:r>
            <w:del w:id="129" w:author="Author">
              <w:r w:rsidRPr="007B4A49" w:rsidDel="00126830">
                <w:rPr>
                  <w:rFonts w:ascii="Times New Roman" w:hAnsi="Times New Roman" w:cs="Times New Roman"/>
                  <w:sz w:val="20"/>
                  <w:szCs w:val="20"/>
                </w:rPr>
                <w:delText>Report the value of the assets held for index-linked and unit-linked contracts</w:delText>
              </w:r>
              <w:r w:rsidRPr="002070E6" w:rsidDel="00126830">
                <w:rPr>
                  <w:rFonts w:ascii="Times New Roman" w:hAnsi="Times New Roman" w:cs="Times New Roman"/>
                  <w:sz w:val="20"/>
                  <w:szCs w:val="20"/>
                </w:rPr>
                <w:delText xml:space="preserve"> </w:delText>
              </w:r>
              <w:r w:rsidDel="00126830">
                <w:rPr>
                  <w:rFonts w:ascii="Times New Roman" w:hAnsi="Times New Roman" w:cs="Times New Roman"/>
                  <w:sz w:val="20"/>
                  <w:szCs w:val="20"/>
                </w:rPr>
                <w:delText>for</w:delText>
              </w:r>
              <w:r w:rsidRPr="002070E6" w:rsidDel="00126830">
                <w:rPr>
                  <w:rFonts w:ascii="Times New Roman" w:hAnsi="Times New Roman" w:cs="Times New Roman"/>
                  <w:sz w:val="20"/>
                  <w:szCs w:val="20"/>
                </w:rPr>
                <w:delText xml:space="preserve"> all currencies required to be reported separately</w:delText>
              </w:r>
              <w:r w:rsidRPr="007B4A49" w:rsidDel="00126830">
                <w:rPr>
                  <w:rFonts w:ascii="Times New Roman" w:hAnsi="Times New Roman" w:cs="Times New Roman"/>
                  <w:sz w:val="20"/>
                  <w:szCs w:val="20"/>
                </w:rPr>
                <w:delText>.</w:delText>
              </w:r>
            </w:del>
          </w:p>
        </w:tc>
      </w:tr>
      <w:tr w:rsidR="00126830" w:rsidRPr="00C81CBF" w:rsidTr="0061150D">
        <w:trPr>
          <w:trHeight w:val="757"/>
          <w:trPrChange w:id="130" w:author="Author">
            <w:trPr>
              <w:trHeight w:val="757"/>
            </w:trPr>
          </w:trPrChange>
        </w:trPr>
        <w:tc>
          <w:tcPr>
            <w:tcW w:w="1809" w:type="dxa"/>
            <w:hideMark/>
            <w:tcPrChange w:id="131"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132" w:author="Author">
              <w:r>
                <w:rPr>
                  <w:rFonts w:ascii="Times New Roman" w:hAnsi="Times New Roman" w:cs="Times New Roman"/>
                  <w:sz w:val="20"/>
                  <w:szCs w:val="20"/>
                </w:rPr>
                <w:t>5</w:t>
              </w:r>
            </w:ins>
            <w:del w:id="133"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0/R00</w:t>
            </w:r>
            <w:del w:id="134" w:author="Author">
              <w:r w:rsidRPr="007B4A49" w:rsidDel="002E66C6">
                <w:rPr>
                  <w:rFonts w:ascii="Times New Roman" w:hAnsi="Times New Roman" w:cs="Times New Roman"/>
                  <w:sz w:val="20"/>
                  <w:szCs w:val="20"/>
                </w:rPr>
                <w:delText>5</w:delText>
              </w:r>
            </w:del>
            <w:ins w:id="135" w:author="Author">
              <w:r>
                <w:rPr>
                  <w:rFonts w:ascii="Times New Roman" w:hAnsi="Times New Roman" w:cs="Times New Roman"/>
                  <w:sz w:val="20"/>
                  <w:szCs w:val="20"/>
                </w:rPr>
                <w:t>4</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136" w:author="Author">
              <w:tcPr>
                <w:tcW w:w="3544" w:type="dxa"/>
                <w:hideMark/>
              </w:tcPr>
            </w:tcPrChange>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137" w:author="Author">
              <w:r w:rsidRPr="00A86DB3" w:rsidDel="00FE03C5">
                <w:rPr>
                  <w:rFonts w:ascii="Times New Roman" w:hAnsi="Times New Roman" w:cs="Times New Roman"/>
                  <w:sz w:val="20"/>
                  <w:szCs w:val="20"/>
                </w:rPr>
                <w:delText>f</w:delText>
              </w:r>
              <w:r w:rsidDel="00FE03C5">
                <w:rPr>
                  <w:rFonts w:ascii="Times New Roman" w:hAnsi="Times New Roman" w:cs="Times New Roman"/>
                  <w:sz w:val="20"/>
                  <w:szCs w:val="20"/>
                </w:rPr>
                <w:delText>or</w:delText>
              </w:r>
              <w:r w:rsidRPr="00A86DB3" w:rsidDel="00FE03C5">
                <w:rPr>
                  <w:rFonts w:ascii="Times New Roman" w:hAnsi="Times New Roman" w:cs="Times New Roman"/>
                  <w:sz w:val="20"/>
                  <w:szCs w:val="20"/>
                </w:rPr>
                <w:delText xml:space="preserve"> </w:delText>
              </w:r>
            </w:del>
            <w:ins w:id="138" w:author="Autho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 - Assets held for index-linked and unit-linked contracts</w:t>
            </w:r>
          </w:p>
        </w:tc>
        <w:tc>
          <w:tcPr>
            <w:tcW w:w="4612" w:type="dxa"/>
            <w:tcPrChange w:id="139" w:author="Author">
              <w:tcPr>
                <w:tcW w:w="3903" w:type="dxa"/>
              </w:tcPr>
            </w:tcPrChange>
          </w:tcPr>
          <w:p w:rsidR="00126830" w:rsidRPr="007B4A49" w:rsidDel="00126830" w:rsidRDefault="00126830" w:rsidP="007B4A49">
            <w:pPr>
              <w:rPr>
                <w:del w:id="140" w:author="Author"/>
                <w:rFonts w:ascii="Times New Roman" w:hAnsi="Times New Roman" w:cs="Times New Roman"/>
                <w:sz w:val="20"/>
                <w:szCs w:val="20"/>
              </w:rPr>
            </w:pPr>
            <w:r w:rsidRPr="007B4A49">
              <w:rPr>
                <w:rFonts w:ascii="Times New Roman" w:hAnsi="Times New Roman" w:cs="Times New Roman"/>
                <w:sz w:val="20"/>
                <w:szCs w:val="20"/>
              </w:rPr>
              <w:t>Report the value of the assets held for index-linked and unit-linked contracts</w:t>
            </w:r>
            <w:r w:rsidRPr="002070E6">
              <w:rPr>
                <w:rFonts w:ascii="Times New Roman" w:hAnsi="Times New Roman" w:cs="Times New Roman"/>
                <w:sz w:val="20"/>
                <w:szCs w:val="20"/>
              </w:rPr>
              <w:t xml:space="preserve"> </w:t>
            </w:r>
            <w:r>
              <w:rPr>
                <w:rFonts w:ascii="Times New Roman" w:hAnsi="Times New Roman" w:cs="Times New Roman"/>
                <w:sz w:val="20"/>
                <w:szCs w:val="20"/>
              </w:rPr>
              <w:t>for</w:t>
            </w:r>
            <w:r w:rsidRPr="002070E6">
              <w:rPr>
                <w:rFonts w:ascii="Times New Roman" w:hAnsi="Times New Roman" w:cs="Times New Roman"/>
                <w:sz w:val="20"/>
                <w:szCs w:val="20"/>
              </w:rPr>
              <w:t xml:space="preserve"> all currencies required to be reported separately</w:t>
            </w:r>
            <w:r w:rsidRPr="007B4A49">
              <w:rPr>
                <w:rFonts w:ascii="Times New Roman" w:hAnsi="Times New Roman" w:cs="Times New Roman"/>
                <w:sz w:val="20"/>
                <w:szCs w:val="20"/>
              </w:rPr>
              <w:t>.</w:t>
            </w:r>
            <w:del w:id="141" w:author="Author">
              <w:r w:rsidRPr="007B4A49" w:rsidDel="00126830">
                <w:rPr>
                  <w:rFonts w:ascii="Times New Roman" w:hAnsi="Times New Roman" w:cs="Times New Roman"/>
                  <w:sz w:val="20"/>
                  <w:szCs w:val="20"/>
                </w:rPr>
                <w:delText>Report the total value of the reinsurance recoverables</w:delText>
              </w:r>
              <w:r w:rsidRPr="00AA379F"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AA379F" w:rsidDel="00126830">
                <w:rPr>
                  <w:rFonts w:ascii="Times New Roman" w:hAnsi="Times New Roman" w:cs="Times New Roman"/>
                  <w:sz w:val="20"/>
                  <w:szCs w:val="20"/>
                </w:rPr>
                <w:delText xml:space="preserve"> all currencies</w:delText>
              </w:r>
              <w:r w:rsidDel="00126830">
                <w:rPr>
                  <w:rFonts w:ascii="Times New Roman" w:hAnsi="Times New Roman" w:cs="Times New Roman"/>
                  <w:sz w:val="20"/>
                  <w:szCs w:val="20"/>
                </w:rPr>
                <w:delText>.</w:delText>
              </w:r>
            </w:del>
          </w:p>
          <w:p w:rsidR="00126830" w:rsidRPr="00D30FF3" w:rsidRDefault="00126830">
            <w:pPr>
              <w:rPr>
                <w:rFonts w:ascii="Times New Roman" w:hAnsi="Times New Roman" w:cs="Times New Roman"/>
                <w:sz w:val="20"/>
                <w:szCs w:val="20"/>
              </w:rPr>
            </w:pPr>
          </w:p>
        </w:tc>
      </w:tr>
      <w:tr w:rsidR="00126830" w:rsidRPr="00C81CBF" w:rsidTr="0061150D">
        <w:tc>
          <w:tcPr>
            <w:tcW w:w="1809" w:type="dxa"/>
            <w:hideMark/>
            <w:tcPrChange w:id="142"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143" w:author="Author">
              <w:r w:rsidRPr="007B4A49" w:rsidDel="002E66C6">
                <w:rPr>
                  <w:rFonts w:ascii="Times New Roman" w:hAnsi="Times New Roman" w:cs="Times New Roman"/>
                  <w:sz w:val="20"/>
                  <w:szCs w:val="20"/>
                </w:rPr>
                <w:delText>3</w:delText>
              </w:r>
            </w:del>
            <w:ins w:id="144" w:author="Author">
              <w:r>
                <w:rPr>
                  <w:rFonts w:ascii="Times New Roman" w:hAnsi="Times New Roman" w:cs="Times New Roman"/>
                  <w:sz w:val="20"/>
                  <w:szCs w:val="20"/>
                </w:rPr>
                <w:t>2</w:t>
              </w:r>
            </w:ins>
            <w:r w:rsidRPr="007B4A49">
              <w:rPr>
                <w:rFonts w:ascii="Times New Roman" w:hAnsi="Times New Roman" w:cs="Times New Roman"/>
                <w:sz w:val="20"/>
                <w:szCs w:val="20"/>
              </w:rPr>
              <w:t>0/R0050</w:t>
            </w:r>
          </w:p>
        </w:tc>
        <w:tc>
          <w:tcPr>
            <w:tcW w:w="2835" w:type="dxa"/>
            <w:hideMark/>
            <w:tcPrChange w:id="145"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14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14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Reinsurance recoverables</w:t>
            </w:r>
          </w:p>
        </w:tc>
        <w:tc>
          <w:tcPr>
            <w:tcW w:w="4612" w:type="dxa"/>
            <w:tcPrChange w:id="148" w:author="Author">
              <w:tcPr>
                <w:tcW w:w="3903" w:type="dxa"/>
              </w:tcPr>
            </w:tcPrChange>
          </w:tcPr>
          <w:p w:rsidR="00126830" w:rsidRPr="007B4A49" w:rsidRDefault="00126830" w:rsidP="005A0366">
            <w:pPr>
              <w:rPr>
                <w:ins w:id="149" w:author="Author"/>
                <w:rFonts w:ascii="Times New Roman" w:hAnsi="Times New Roman" w:cs="Times New Roman"/>
                <w:sz w:val="20"/>
                <w:szCs w:val="20"/>
              </w:rPr>
            </w:pPr>
            <w:ins w:id="150" w:author="Author">
              <w:r w:rsidRPr="007B4A49">
                <w:rPr>
                  <w:rFonts w:ascii="Times New Roman" w:hAnsi="Times New Roman" w:cs="Times New Roman"/>
                  <w:sz w:val="20"/>
                  <w:szCs w:val="20"/>
                </w:rPr>
                <w:t>Report the total value of the reinsurance recoverables</w:t>
              </w:r>
              <w:r w:rsidRPr="00AA379F">
                <w:rPr>
                  <w:rFonts w:ascii="Times New Roman" w:hAnsi="Times New Roman" w:cs="Times New Roman"/>
                  <w:sz w:val="20"/>
                  <w:szCs w:val="20"/>
                </w:rPr>
                <w:t xml:space="preserve"> f</w:t>
              </w:r>
              <w:r>
                <w:rPr>
                  <w:rFonts w:ascii="Times New Roman" w:hAnsi="Times New Roman" w:cs="Times New Roman"/>
                  <w:sz w:val="20"/>
                  <w:szCs w:val="20"/>
                </w:rPr>
                <w:t>or</w:t>
              </w:r>
              <w:r w:rsidRPr="00AA379F">
                <w:rPr>
                  <w:rFonts w:ascii="Times New Roman" w:hAnsi="Times New Roman" w:cs="Times New Roman"/>
                  <w:sz w:val="20"/>
                  <w:szCs w:val="20"/>
                </w:rPr>
                <w:t xml:space="preserve"> all currencies</w:t>
              </w:r>
              <w:r>
                <w:rPr>
                  <w:rFonts w:ascii="Times New Roman" w:hAnsi="Times New Roman" w:cs="Times New Roman"/>
                  <w:sz w:val="20"/>
                  <w:szCs w:val="20"/>
                </w:rPr>
                <w:t>.</w:t>
              </w:r>
            </w:ins>
          </w:p>
          <w:p w:rsidR="00126830" w:rsidRPr="00D30FF3" w:rsidRDefault="00126830">
            <w:pPr>
              <w:rPr>
                <w:rFonts w:ascii="Times New Roman" w:hAnsi="Times New Roman" w:cs="Times New Roman"/>
                <w:sz w:val="20"/>
                <w:szCs w:val="20"/>
              </w:rPr>
            </w:pPr>
            <w:del w:id="151" w:author="Author">
              <w:r w:rsidRPr="007B4A49" w:rsidDel="00126830">
                <w:rPr>
                  <w:rFonts w:ascii="Times New Roman" w:hAnsi="Times New Roman" w:cs="Times New Roman"/>
                  <w:sz w:val="20"/>
                  <w:szCs w:val="20"/>
                </w:rPr>
                <w:delText>Report the value of the reinsurance recoverables</w:delText>
              </w:r>
              <w:r w:rsidRPr="005655A0" w:rsidDel="00126830">
                <w:rPr>
                  <w:rFonts w:ascii="Times New Roman" w:hAnsi="Times New Roman" w:cs="Times New Roman"/>
                  <w:sz w:val="20"/>
                  <w:szCs w:val="20"/>
                </w:rPr>
                <w:delText xml:space="preserve"> </w:delText>
              </w:r>
              <w:r w:rsidDel="00126830">
                <w:rPr>
                  <w:rFonts w:ascii="Times New Roman" w:hAnsi="Times New Roman" w:cs="Times New Roman"/>
                  <w:sz w:val="20"/>
                  <w:szCs w:val="20"/>
                </w:rPr>
                <w:delText xml:space="preserve">for </w:delText>
              </w:r>
              <w:r w:rsidRPr="005655A0" w:rsidDel="00126830">
                <w:rPr>
                  <w:rFonts w:ascii="Times New Roman" w:hAnsi="Times New Roman" w:cs="Times New Roman"/>
                  <w:sz w:val="20"/>
                  <w:szCs w:val="20"/>
                </w:rPr>
                <w:delText xml:space="preserve">the </w:delText>
              </w:r>
              <w:r w:rsidDel="00126830">
                <w:rPr>
                  <w:rFonts w:ascii="Times New Roman" w:hAnsi="Times New Roman" w:cs="Times New Roman"/>
                  <w:sz w:val="20"/>
                  <w:szCs w:val="20"/>
                </w:rPr>
                <w:delText xml:space="preserve">solvency II </w:delText>
              </w:r>
              <w:r w:rsidRPr="005655A0" w:rsidDel="00126830">
                <w:rPr>
                  <w:rFonts w:ascii="Times New Roman" w:hAnsi="Times New Roman" w:cs="Times New Roman"/>
                  <w:sz w:val="20"/>
                  <w:szCs w:val="20"/>
                </w:rPr>
                <w:delText>reporting currency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152" w:author="Author">
              <w:tcPr>
                <w:tcW w:w="1809" w:type="dxa"/>
                <w:hideMark/>
              </w:tcPr>
            </w:tcPrChange>
          </w:tcPr>
          <w:p w:rsidR="00126830" w:rsidRPr="00D30FF3" w:rsidRDefault="00126830" w:rsidP="00A85C41">
            <w:pPr>
              <w:rPr>
                <w:rFonts w:ascii="Times New Roman" w:hAnsi="Times New Roman" w:cs="Times New Roman"/>
                <w:sz w:val="20"/>
                <w:szCs w:val="20"/>
              </w:rPr>
            </w:pPr>
            <w:r w:rsidRPr="007B4A49">
              <w:rPr>
                <w:rFonts w:ascii="Times New Roman" w:hAnsi="Times New Roman" w:cs="Times New Roman"/>
                <w:sz w:val="20"/>
                <w:szCs w:val="20"/>
              </w:rPr>
              <w:t>C00</w:t>
            </w:r>
            <w:ins w:id="153" w:author="Author">
              <w:r>
                <w:rPr>
                  <w:rFonts w:ascii="Times New Roman" w:hAnsi="Times New Roman" w:cs="Times New Roman"/>
                  <w:sz w:val="20"/>
                  <w:szCs w:val="20"/>
                </w:rPr>
                <w:t>3</w:t>
              </w:r>
            </w:ins>
            <w:del w:id="154"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0/R0050</w:t>
            </w:r>
          </w:p>
        </w:tc>
        <w:tc>
          <w:tcPr>
            <w:tcW w:w="2835" w:type="dxa"/>
            <w:hideMark/>
            <w:tcPrChange w:id="155" w:author="Author">
              <w:tcPr>
                <w:tcW w:w="3544" w:type="dxa"/>
                <w:hideMark/>
              </w:tcPr>
            </w:tcPrChange>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15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15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 xml:space="preserve">the </w:t>
            </w:r>
            <w:del w:id="158" w:author="Author">
              <w:r w:rsidDel="003D5BF8">
                <w:rPr>
                  <w:rFonts w:ascii="Times New Roman" w:hAnsi="Times New Roman" w:cs="Times New Roman"/>
                  <w:sz w:val="20"/>
                  <w:szCs w:val="20"/>
                </w:rPr>
                <w:delText xml:space="preserve">solvency II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Reinsurance recoverables</w:t>
            </w:r>
          </w:p>
        </w:tc>
        <w:tc>
          <w:tcPr>
            <w:tcW w:w="4612" w:type="dxa"/>
            <w:tcPrChange w:id="159" w:author="Author">
              <w:tcPr>
                <w:tcW w:w="3903" w:type="dxa"/>
              </w:tcPr>
            </w:tcPrChange>
          </w:tcPr>
          <w:p w:rsidR="00126830" w:rsidRPr="007B4A49" w:rsidDel="00126830" w:rsidRDefault="00126830" w:rsidP="007B4A49">
            <w:pPr>
              <w:rPr>
                <w:del w:id="160" w:author="Author"/>
                <w:rFonts w:ascii="Times New Roman" w:hAnsi="Times New Roman" w:cs="Times New Roman"/>
                <w:sz w:val="20"/>
                <w:szCs w:val="20"/>
              </w:rPr>
            </w:pPr>
            <w:ins w:id="161" w:author="Author">
              <w:r w:rsidRPr="007B4A49">
                <w:rPr>
                  <w:rFonts w:ascii="Times New Roman" w:hAnsi="Times New Roman" w:cs="Times New Roman"/>
                  <w:sz w:val="20"/>
                  <w:szCs w:val="20"/>
                </w:rPr>
                <w:t>Report the value of the reinsurance recoverables</w:t>
              </w:r>
              <w:r w:rsidRPr="005655A0">
                <w:rPr>
                  <w:rFonts w:ascii="Times New Roman" w:hAnsi="Times New Roman" w:cs="Times New Roman"/>
                  <w:sz w:val="20"/>
                  <w:szCs w:val="20"/>
                </w:rPr>
                <w:t xml:space="preserve"> </w:t>
              </w:r>
              <w:r>
                <w:rPr>
                  <w:rFonts w:ascii="Times New Roman" w:hAnsi="Times New Roman" w:cs="Times New Roman"/>
                  <w:sz w:val="20"/>
                  <w:szCs w:val="20"/>
                </w:rPr>
                <w:t xml:space="preserve">for </w:t>
              </w:r>
              <w:r w:rsidRPr="005655A0">
                <w:rPr>
                  <w:rFonts w:ascii="Times New Roman" w:hAnsi="Times New Roman" w:cs="Times New Roman"/>
                  <w:sz w:val="20"/>
                  <w:szCs w:val="20"/>
                </w:rPr>
                <w:t xml:space="preserve">the </w:t>
              </w:r>
              <w:del w:id="162" w:author="Author">
                <w:r w:rsidDel="003D5BF8">
                  <w:rPr>
                    <w:rFonts w:ascii="Times New Roman" w:hAnsi="Times New Roman" w:cs="Times New Roman"/>
                    <w:sz w:val="20"/>
                    <w:szCs w:val="20"/>
                  </w:rPr>
                  <w:delText xml:space="preserve">solvency II </w:delText>
                </w:r>
              </w:del>
              <w:r w:rsidRPr="005655A0">
                <w:rPr>
                  <w:rFonts w:ascii="Times New Roman" w:hAnsi="Times New Roman" w:cs="Times New Roman"/>
                  <w:sz w:val="20"/>
                  <w:szCs w:val="20"/>
                </w:rPr>
                <w:t>reporting currency</w:t>
              </w:r>
              <w:r>
                <w:rPr>
                  <w:rFonts w:ascii="Times New Roman" w:hAnsi="Times New Roman" w:cs="Times New Roman"/>
                  <w:sz w:val="20"/>
                  <w:szCs w:val="20"/>
                </w:rPr>
                <w:t>.</w:t>
              </w:r>
            </w:ins>
            <w:del w:id="163" w:author="Author">
              <w:r w:rsidRPr="007B4A49" w:rsidDel="00126830">
                <w:rPr>
                  <w:rFonts w:ascii="Times New Roman" w:hAnsi="Times New Roman" w:cs="Times New Roman"/>
                  <w:sz w:val="20"/>
                  <w:szCs w:val="20"/>
                </w:rPr>
                <w:delText xml:space="preserve">Report the total value of the reinsurance recoverables </w:delText>
              </w:r>
              <w:r w:rsidRPr="0066744D" w:rsidDel="00126830">
                <w:rPr>
                  <w:rFonts w:ascii="Times New Roman" w:hAnsi="Times New Roman" w:cs="Times New Roman"/>
                  <w:sz w:val="20"/>
                  <w:szCs w:val="20"/>
                </w:rPr>
                <w:delText>f</w:delText>
              </w:r>
              <w:r w:rsidDel="00126830">
                <w:rPr>
                  <w:rFonts w:ascii="Times New Roman" w:hAnsi="Times New Roman" w:cs="Times New Roman"/>
                  <w:sz w:val="20"/>
                  <w:szCs w:val="20"/>
                </w:rPr>
                <w:delText>or</w:delText>
              </w:r>
              <w:r w:rsidRPr="0066744D" w:rsidDel="00126830">
                <w:rPr>
                  <w:rFonts w:ascii="Times New Roman" w:hAnsi="Times New Roman" w:cs="Times New Roman"/>
                  <w:sz w:val="20"/>
                  <w:szCs w:val="20"/>
                </w:rPr>
                <w:delText xml:space="preserve"> remaining currencies that are not reported by currency</w:delText>
              </w:r>
              <w:r w:rsidDel="00126830">
                <w:rPr>
                  <w:rFonts w:ascii="Times New Roman" w:hAnsi="Times New Roman" w:cs="Times New Roman"/>
                  <w:sz w:val="20"/>
                  <w:szCs w:val="20"/>
                </w:rPr>
                <w:delText>.</w:delText>
              </w:r>
            </w:del>
          </w:p>
          <w:p w:rsidR="00126830" w:rsidRPr="007B4A49" w:rsidDel="00126830" w:rsidRDefault="00126830" w:rsidP="007B4A49">
            <w:pPr>
              <w:rPr>
                <w:del w:id="164" w:author="Author"/>
                <w:rFonts w:ascii="Times New Roman" w:hAnsi="Times New Roman" w:cs="Times New Roman"/>
                <w:sz w:val="20"/>
                <w:szCs w:val="20"/>
              </w:rPr>
            </w:pPr>
          </w:p>
          <w:p w:rsidR="00126830" w:rsidRPr="00D30FF3" w:rsidRDefault="00126830" w:rsidP="00EB117B">
            <w:pPr>
              <w:rPr>
                <w:rFonts w:ascii="Times New Roman" w:hAnsi="Times New Roman" w:cs="Times New Roman"/>
                <w:sz w:val="20"/>
                <w:szCs w:val="20"/>
              </w:rPr>
            </w:pPr>
            <w:del w:id="165" w:author="Author">
              <w:r w:rsidRPr="007B4A49" w:rsidDel="00126830">
                <w:rPr>
                  <w:rFonts w:ascii="Times New Roman" w:hAnsi="Times New Roman" w:cs="Times New Roman"/>
                  <w:sz w:val="20"/>
                  <w:szCs w:val="20"/>
                </w:rPr>
                <w:delText xml:space="preserve">This means that this cell excludes the amount reported in the solvency II reporting currency (C0030/R0050) and in the currencies reported by currency (C0050/R0050). </w:delText>
              </w:r>
            </w:del>
          </w:p>
        </w:tc>
      </w:tr>
      <w:tr w:rsidR="00126830" w:rsidRPr="00C81CBF" w:rsidTr="0061150D">
        <w:trPr>
          <w:trHeight w:val="771"/>
          <w:trPrChange w:id="166" w:author="Author">
            <w:trPr>
              <w:trHeight w:val="771"/>
            </w:trPr>
          </w:trPrChange>
        </w:trPr>
        <w:tc>
          <w:tcPr>
            <w:tcW w:w="1809" w:type="dxa"/>
            <w:hideMark/>
            <w:tcPrChange w:id="167"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168" w:author="Author">
              <w:r>
                <w:rPr>
                  <w:rFonts w:ascii="Times New Roman" w:hAnsi="Times New Roman" w:cs="Times New Roman"/>
                  <w:sz w:val="20"/>
                  <w:szCs w:val="20"/>
                </w:rPr>
                <w:t>4</w:t>
              </w:r>
            </w:ins>
            <w:del w:id="169"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0/R0050</w:t>
            </w:r>
          </w:p>
        </w:tc>
        <w:tc>
          <w:tcPr>
            <w:tcW w:w="2835" w:type="dxa"/>
            <w:hideMark/>
            <w:tcPrChange w:id="170"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171"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r w:rsidDel="0018224F">
                <w:rPr>
                  <w:rFonts w:ascii="Times New Roman" w:hAnsi="Times New Roman" w:cs="Times New Roman"/>
                  <w:sz w:val="20"/>
                  <w:szCs w:val="20"/>
                </w:rPr>
                <w:delText>the</w:delText>
              </w:r>
            </w:del>
            <w:ins w:id="172" w:author="Author">
              <w:r w:rsidR="0018224F">
                <w:rPr>
                  <w:rFonts w:ascii="Times New Roman" w:hAnsi="Times New Roman" w:cs="Times New Roman"/>
                  <w:sz w:val="20"/>
                  <w:szCs w:val="20"/>
                </w:rPr>
                <w:t>of</w:t>
              </w:r>
            </w:ins>
            <w:r>
              <w:rPr>
                <w:rFonts w:ascii="Times New Roman" w:hAnsi="Times New Roman" w:cs="Times New Roman"/>
                <w:sz w:val="20"/>
                <w:szCs w:val="20"/>
              </w:rPr>
              <w:t xml:space="preserve"> </w:t>
            </w:r>
            <w:r w:rsidRPr="00A86DB3">
              <w:rPr>
                <w:rFonts w:ascii="Times New Roman" w:hAnsi="Times New Roman" w:cs="Times New Roman"/>
                <w:sz w:val="20"/>
                <w:szCs w:val="20"/>
              </w:rPr>
              <w:t>remaining other currencies - Reinsurance recoverables</w:t>
            </w:r>
          </w:p>
        </w:tc>
        <w:tc>
          <w:tcPr>
            <w:tcW w:w="4612" w:type="dxa"/>
            <w:tcPrChange w:id="173" w:author="Author">
              <w:tcPr>
                <w:tcW w:w="3903" w:type="dxa"/>
              </w:tcPr>
            </w:tcPrChange>
          </w:tcPr>
          <w:p w:rsidR="00126830" w:rsidRPr="007B4A49" w:rsidRDefault="00126830" w:rsidP="005A0366">
            <w:pPr>
              <w:rPr>
                <w:ins w:id="174" w:author="Author"/>
                <w:rFonts w:ascii="Times New Roman" w:hAnsi="Times New Roman" w:cs="Times New Roman"/>
                <w:sz w:val="20"/>
                <w:szCs w:val="20"/>
              </w:rPr>
            </w:pPr>
            <w:ins w:id="175" w:author="Author">
              <w:r w:rsidRPr="007B4A49">
                <w:rPr>
                  <w:rFonts w:ascii="Times New Roman" w:hAnsi="Times New Roman" w:cs="Times New Roman"/>
                  <w:sz w:val="20"/>
                  <w:szCs w:val="20"/>
                </w:rPr>
                <w:t xml:space="preserve">Report the total value of the reinsurance recoverables </w:t>
              </w:r>
              <w:r w:rsidRPr="0066744D">
                <w:rPr>
                  <w:rFonts w:ascii="Times New Roman" w:hAnsi="Times New Roman" w:cs="Times New Roman"/>
                  <w:sz w:val="20"/>
                  <w:szCs w:val="20"/>
                </w:rPr>
                <w:t>f</w:t>
              </w:r>
              <w:r>
                <w:rPr>
                  <w:rFonts w:ascii="Times New Roman" w:hAnsi="Times New Roman" w:cs="Times New Roman"/>
                  <w:sz w:val="20"/>
                  <w:szCs w:val="20"/>
                </w:rPr>
                <w:t>or</w:t>
              </w:r>
              <w:r w:rsidRPr="0066744D">
                <w:rPr>
                  <w:rFonts w:ascii="Times New Roman" w:hAnsi="Times New Roman" w:cs="Times New Roman"/>
                  <w:sz w:val="20"/>
                  <w:szCs w:val="20"/>
                </w:rPr>
                <w:t xml:space="preserve"> remaining currencies that are not reported by currency</w:t>
              </w:r>
              <w:r>
                <w:rPr>
                  <w:rFonts w:ascii="Times New Roman" w:hAnsi="Times New Roman" w:cs="Times New Roman"/>
                  <w:sz w:val="20"/>
                  <w:szCs w:val="20"/>
                </w:rPr>
                <w:t>.</w:t>
              </w:r>
            </w:ins>
          </w:p>
          <w:p w:rsidR="00126830" w:rsidRPr="007B4A49" w:rsidRDefault="00126830" w:rsidP="005A0366">
            <w:pPr>
              <w:rPr>
                <w:ins w:id="176" w:author="Author"/>
                <w:rFonts w:ascii="Times New Roman" w:hAnsi="Times New Roman" w:cs="Times New Roman"/>
                <w:sz w:val="20"/>
                <w:szCs w:val="20"/>
              </w:rPr>
            </w:pPr>
          </w:p>
          <w:p w:rsidR="00126830" w:rsidRPr="00D30FF3" w:rsidRDefault="00126830" w:rsidP="003D5BF8">
            <w:pPr>
              <w:rPr>
                <w:rFonts w:ascii="Times New Roman" w:hAnsi="Times New Roman" w:cs="Times New Roman"/>
                <w:sz w:val="20"/>
                <w:szCs w:val="20"/>
              </w:rPr>
            </w:pPr>
            <w:ins w:id="177" w:author="Author">
              <w:r w:rsidRPr="007B4A49">
                <w:rPr>
                  <w:rFonts w:ascii="Times New Roman" w:hAnsi="Times New Roman" w:cs="Times New Roman"/>
                  <w:sz w:val="20"/>
                  <w:szCs w:val="20"/>
                </w:rPr>
                <w:t xml:space="preserve">This means that this cell excludes the amount reported in the </w:t>
              </w:r>
              <w:del w:id="178" w:author="Author">
                <w:r w:rsidRPr="007B4A49" w:rsidDel="003D5BF8">
                  <w:rPr>
                    <w:rFonts w:ascii="Times New Roman" w:hAnsi="Times New Roman" w:cs="Times New Roman"/>
                    <w:sz w:val="20"/>
                    <w:szCs w:val="20"/>
                  </w:rPr>
                  <w:delText xml:space="preserve">solvency II </w:delText>
                </w:r>
              </w:del>
              <w:r w:rsidRPr="007B4A49">
                <w:rPr>
                  <w:rFonts w:ascii="Times New Roman" w:hAnsi="Times New Roman" w:cs="Times New Roman"/>
                  <w:sz w:val="20"/>
                  <w:szCs w:val="20"/>
                </w:rPr>
                <w:t xml:space="preserve">reporting currency (C0030/R0050) and in the currencies reported by currency (C0050/R0050). </w:t>
              </w:r>
            </w:ins>
            <w:del w:id="179" w:author="Author">
              <w:r w:rsidRPr="007B4A49" w:rsidDel="00126830">
                <w:rPr>
                  <w:rFonts w:ascii="Times New Roman" w:hAnsi="Times New Roman" w:cs="Times New Roman"/>
                  <w:sz w:val="20"/>
                  <w:szCs w:val="20"/>
                </w:rPr>
                <w:delText>Report the value of the Reinsurance recoverables</w:delText>
              </w:r>
              <w:r w:rsidRPr="006A00AB"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 each of the currencies</w:delText>
              </w:r>
              <w:r w:rsidRPr="006A00AB" w:rsidDel="00126830">
                <w:rPr>
                  <w:rFonts w:ascii="Times New Roman" w:hAnsi="Times New Roman" w:cs="Times New Roman"/>
                  <w:sz w:val="20"/>
                  <w:szCs w:val="20"/>
                </w:rPr>
                <w:delText xml:space="preserve"> required to be reported separately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180"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181" w:author="Author">
              <w:r>
                <w:rPr>
                  <w:rFonts w:ascii="Times New Roman" w:hAnsi="Times New Roman" w:cs="Times New Roman"/>
                  <w:sz w:val="20"/>
                  <w:szCs w:val="20"/>
                </w:rPr>
                <w:t>5</w:t>
              </w:r>
            </w:ins>
            <w:del w:id="182"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0/R00</w:t>
            </w:r>
            <w:del w:id="183" w:author="Author">
              <w:r w:rsidRPr="007B4A49" w:rsidDel="002E66C6">
                <w:rPr>
                  <w:rFonts w:ascii="Times New Roman" w:hAnsi="Times New Roman" w:cs="Times New Roman"/>
                  <w:sz w:val="20"/>
                  <w:szCs w:val="20"/>
                </w:rPr>
                <w:delText>6</w:delText>
              </w:r>
            </w:del>
            <w:ins w:id="184" w:author="Author">
              <w:r>
                <w:rPr>
                  <w:rFonts w:ascii="Times New Roman" w:hAnsi="Times New Roman" w:cs="Times New Roman"/>
                  <w:sz w:val="20"/>
                  <w:szCs w:val="20"/>
                </w:rPr>
                <w:t>5</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185"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18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18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 - Reinsurance recoverables</w:t>
            </w:r>
          </w:p>
        </w:tc>
        <w:tc>
          <w:tcPr>
            <w:tcW w:w="4612" w:type="dxa"/>
            <w:tcPrChange w:id="188" w:author="Author">
              <w:tcPr>
                <w:tcW w:w="3903" w:type="dxa"/>
              </w:tcPr>
            </w:tcPrChange>
          </w:tcPr>
          <w:p w:rsidR="00126830" w:rsidRPr="00D30FF3" w:rsidRDefault="00126830">
            <w:pPr>
              <w:rPr>
                <w:rFonts w:ascii="Times New Roman" w:hAnsi="Times New Roman" w:cs="Times New Roman"/>
                <w:sz w:val="20"/>
                <w:szCs w:val="20"/>
              </w:rPr>
            </w:pPr>
            <w:ins w:id="189" w:author="Author">
              <w:r w:rsidRPr="007B4A49">
                <w:rPr>
                  <w:rFonts w:ascii="Times New Roman" w:hAnsi="Times New Roman" w:cs="Times New Roman"/>
                  <w:sz w:val="20"/>
                  <w:szCs w:val="20"/>
                </w:rPr>
                <w:t>Report the value of the Reinsurance recoverables</w:t>
              </w:r>
              <w:r w:rsidRPr="006A00AB">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6A00AB">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ins>
            <w:del w:id="190" w:author="Author">
              <w:r w:rsidRPr="007B4A49" w:rsidDel="00126830">
                <w:rPr>
                  <w:rFonts w:ascii="Times New Roman" w:hAnsi="Times New Roman" w:cs="Times New Roman"/>
                  <w:sz w:val="20"/>
                  <w:szCs w:val="20"/>
                </w:rPr>
                <w:delText>Report the total value of the deposits to cedants, insurance and intermediaries receivables and reinsurance receivables</w:delText>
              </w:r>
              <w:r w:rsidRPr="009C56C0"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9C56C0" w:rsidDel="00126830">
                <w:rPr>
                  <w:rFonts w:ascii="Times New Roman" w:hAnsi="Times New Roman" w:cs="Times New Roman"/>
                  <w:sz w:val="20"/>
                  <w:szCs w:val="20"/>
                </w:rPr>
                <w:delText xml:space="preserve"> all currencies</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191"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192" w:author="Author">
              <w:r w:rsidRPr="007B4A49" w:rsidDel="002E66C6">
                <w:rPr>
                  <w:rFonts w:ascii="Times New Roman" w:hAnsi="Times New Roman" w:cs="Times New Roman"/>
                  <w:sz w:val="20"/>
                  <w:szCs w:val="20"/>
                </w:rPr>
                <w:delText>3</w:delText>
              </w:r>
            </w:del>
            <w:ins w:id="193" w:author="Author">
              <w:r>
                <w:rPr>
                  <w:rFonts w:ascii="Times New Roman" w:hAnsi="Times New Roman" w:cs="Times New Roman"/>
                  <w:sz w:val="20"/>
                  <w:szCs w:val="20"/>
                </w:rPr>
                <w:t>2</w:t>
              </w:r>
            </w:ins>
            <w:r w:rsidRPr="007B4A49">
              <w:rPr>
                <w:rFonts w:ascii="Times New Roman" w:hAnsi="Times New Roman" w:cs="Times New Roman"/>
                <w:sz w:val="20"/>
                <w:szCs w:val="20"/>
              </w:rPr>
              <w:t>0/R0060</w:t>
            </w:r>
          </w:p>
        </w:tc>
        <w:tc>
          <w:tcPr>
            <w:tcW w:w="2835" w:type="dxa"/>
            <w:hideMark/>
            <w:tcPrChange w:id="194"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195"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196"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Deposits to cedants, insurance and intermediaries receivables and reinsurance receivables</w:t>
            </w:r>
          </w:p>
        </w:tc>
        <w:tc>
          <w:tcPr>
            <w:tcW w:w="4612" w:type="dxa"/>
            <w:tcPrChange w:id="197" w:author="Author">
              <w:tcPr>
                <w:tcW w:w="3903" w:type="dxa"/>
              </w:tcPr>
            </w:tcPrChange>
          </w:tcPr>
          <w:p w:rsidR="00126830" w:rsidRPr="00D30FF3" w:rsidRDefault="00126830" w:rsidP="00FE1D0B">
            <w:pPr>
              <w:rPr>
                <w:rFonts w:ascii="Times New Roman" w:hAnsi="Times New Roman" w:cs="Times New Roman"/>
                <w:sz w:val="20"/>
                <w:szCs w:val="20"/>
              </w:rPr>
            </w:pPr>
            <w:ins w:id="198" w:author="Author">
              <w:r w:rsidRPr="007B4A49">
                <w:rPr>
                  <w:rFonts w:ascii="Times New Roman" w:hAnsi="Times New Roman" w:cs="Times New Roman"/>
                  <w:sz w:val="20"/>
                  <w:szCs w:val="20"/>
                </w:rPr>
                <w:t>Report the total value of the deposits to cedants, insurance and intermediaries receivables and reinsurance receivables</w:t>
              </w:r>
              <w:r w:rsidRPr="009C56C0">
                <w:rPr>
                  <w:rFonts w:ascii="Times New Roman" w:hAnsi="Times New Roman" w:cs="Times New Roman"/>
                  <w:sz w:val="20"/>
                  <w:szCs w:val="20"/>
                </w:rPr>
                <w:t xml:space="preserve"> f</w:t>
              </w:r>
              <w:r>
                <w:rPr>
                  <w:rFonts w:ascii="Times New Roman" w:hAnsi="Times New Roman" w:cs="Times New Roman"/>
                  <w:sz w:val="20"/>
                  <w:szCs w:val="20"/>
                </w:rPr>
                <w:t>or</w:t>
              </w:r>
              <w:r w:rsidRPr="009C56C0">
                <w:rPr>
                  <w:rFonts w:ascii="Times New Roman" w:hAnsi="Times New Roman" w:cs="Times New Roman"/>
                  <w:sz w:val="20"/>
                  <w:szCs w:val="20"/>
                </w:rPr>
                <w:t xml:space="preserve"> all currencies</w:t>
              </w:r>
              <w:r>
                <w:rPr>
                  <w:rFonts w:ascii="Times New Roman" w:hAnsi="Times New Roman" w:cs="Times New Roman"/>
                  <w:sz w:val="20"/>
                  <w:szCs w:val="20"/>
                </w:rPr>
                <w:t>.</w:t>
              </w:r>
            </w:ins>
            <w:del w:id="199" w:author="Author">
              <w:r w:rsidRPr="007B4A49" w:rsidDel="00126830">
                <w:rPr>
                  <w:rFonts w:ascii="Times New Roman" w:hAnsi="Times New Roman" w:cs="Times New Roman"/>
                  <w:sz w:val="20"/>
                  <w:szCs w:val="20"/>
                </w:rPr>
                <w:delText xml:space="preserve">Report the value of the deposits to cedants, insurance and intermediaries receivables and reinsurance receivables </w:delText>
              </w:r>
              <w:r w:rsidRPr="00C81D09" w:rsidDel="00126830">
                <w:rPr>
                  <w:rFonts w:ascii="Times New Roman" w:hAnsi="Times New Roman" w:cs="Times New Roman"/>
                  <w:sz w:val="20"/>
                  <w:szCs w:val="20"/>
                </w:rPr>
                <w:delText>f</w:delText>
              </w:r>
              <w:r w:rsidDel="00126830">
                <w:rPr>
                  <w:rFonts w:ascii="Times New Roman" w:hAnsi="Times New Roman" w:cs="Times New Roman"/>
                  <w:sz w:val="20"/>
                  <w:szCs w:val="20"/>
                </w:rPr>
                <w:delText>or</w:delText>
              </w:r>
              <w:r w:rsidRPr="00C81D09" w:rsidDel="00126830">
                <w:rPr>
                  <w:rFonts w:ascii="Times New Roman" w:hAnsi="Times New Roman" w:cs="Times New Roman"/>
                  <w:sz w:val="20"/>
                  <w:szCs w:val="20"/>
                </w:rPr>
                <w:delText xml:space="preserve"> the </w:delText>
              </w:r>
              <w:r w:rsidDel="00126830">
                <w:rPr>
                  <w:rFonts w:ascii="Times New Roman" w:hAnsi="Times New Roman" w:cs="Times New Roman"/>
                  <w:sz w:val="20"/>
                  <w:szCs w:val="20"/>
                </w:rPr>
                <w:delText xml:space="preserve">solvency II </w:delText>
              </w:r>
              <w:r w:rsidRPr="00C81D09" w:rsidDel="00126830">
                <w:rPr>
                  <w:rFonts w:ascii="Times New Roman" w:hAnsi="Times New Roman" w:cs="Times New Roman"/>
                  <w:sz w:val="20"/>
                  <w:szCs w:val="20"/>
                </w:rPr>
                <w:delText>reporting currency</w:delText>
              </w:r>
              <w:r w:rsidDel="00126830">
                <w:rPr>
                  <w:rFonts w:ascii="Times New Roman" w:hAnsi="Times New Roman" w:cs="Times New Roman"/>
                  <w:sz w:val="20"/>
                  <w:szCs w:val="20"/>
                </w:rPr>
                <w:delText>.</w:delText>
              </w:r>
            </w:del>
          </w:p>
        </w:tc>
      </w:tr>
      <w:tr w:rsidR="00126830" w:rsidRPr="00C81CBF" w:rsidTr="0061150D">
        <w:trPr>
          <w:trHeight w:val="346"/>
          <w:trPrChange w:id="200" w:author="Author">
            <w:trPr>
              <w:trHeight w:val="988"/>
            </w:trPr>
          </w:trPrChange>
        </w:trPr>
        <w:tc>
          <w:tcPr>
            <w:tcW w:w="1809" w:type="dxa"/>
            <w:hideMark/>
            <w:tcPrChange w:id="201"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202" w:author="Author">
              <w:r>
                <w:rPr>
                  <w:rFonts w:ascii="Times New Roman" w:hAnsi="Times New Roman" w:cs="Times New Roman"/>
                  <w:sz w:val="20"/>
                  <w:szCs w:val="20"/>
                </w:rPr>
                <w:t>3</w:t>
              </w:r>
            </w:ins>
            <w:del w:id="203"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0/R0060</w:t>
            </w:r>
          </w:p>
        </w:tc>
        <w:tc>
          <w:tcPr>
            <w:tcW w:w="2835" w:type="dxa"/>
            <w:hideMark/>
            <w:tcPrChange w:id="204" w:author="Author">
              <w:tcPr>
                <w:tcW w:w="3544" w:type="dxa"/>
                <w:hideMark/>
              </w:tcPr>
            </w:tcPrChange>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205"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206"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the</w:t>
            </w:r>
            <w:r>
              <w:rPr>
                <w:rFonts w:ascii="Times New Roman" w:hAnsi="Times New Roman" w:cs="Times New Roman"/>
                <w:sz w:val="20"/>
                <w:szCs w:val="20"/>
              </w:rPr>
              <w:t xml:space="preserve"> </w:t>
            </w:r>
            <w:del w:id="207" w:author="Author">
              <w:r w:rsidDel="003D5BF8">
                <w:rPr>
                  <w:rFonts w:ascii="Times New Roman" w:hAnsi="Times New Roman" w:cs="Times New Roman"/>
                  <w:sz w:val="20"/>
                  <w:szCs w:val="20"/>
                </w:rPr>
                <w:delText xml:space="preserve">solvency II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Deposits to cedants, insurance and intermediaries receivables and reinsurance receivables</w:t>
            </w:r>
          </w:p>
        </w:tc>
        <w:tc>
          <w:tcPr>
            <w:tcW w:w="4612" w:type="dxa"/>
            <w:tcPrChange w:id="208" w:author="Author">
              <w:tcPr>
                <w:tcW w:w="3903" w:type="dxa"/>
              </w:tcPr>
            </w:tcPrChange>
          </w:tcPr>
          <w:p w:rsidR="00126830" w:rsidRPr="007B4A49" w:rsidDel="00126830" w:rsidRDefault="00126830" w:rsidP="007B4A49">
            <w:pPr>
              <w:rPr>
                <w:del w:id="209" w:author="Author"/>
                <w:rFonts w:ascii="Times New Roman" w:hAnsi="Times New Roman" w:cs="Times New Roman"/>
                <w:sz w:val="20"/>
                <w:szCs w:val="20"/>
              </w:rPr>
            </w:pPr>
            <w:ins w:id="210" w:author="Author">
              <w:r w:rsidRPr="007B4A49">
                <w:rPr>
                  <w:rFonts w:ascii="Times New Roman" w:hAnsi="Times New Roman" w:cs="Times New Roman"/>
                  <w:sz w:val="20"/>
                  <w:szCs w:val="20"/>
                </w:rPr>
                <w:t xml:space="preserve">Report the value of the deposits to cedants, insurance and intermediaries receivables and reinsurance receivables </w:t>
              </w:r>
              <w:r w:rsidRPr="00C81D09">
                <w:rPr>
                  <w:rFonts w:ascii="Times New Roman" w:hAnsi="Times New Roman" w:cs="Times New Roman"/>
                  <w:sz w:val="20"/>
                  <w:szCs w:val="20"/>
                </w:rPr>
                <w:t>f</w:t>
              </w:r>
              <w:r>
                <w:rPr>
                  <w:rFonts w:ascii="Times New Roman" w:hAnsi="Times New Roman" w:cs="Times New Roman"/>
                  <w:sz w:val="20"/>
                  <w:szCs w:val="20"/>
                </w:rPr>
                <w:t>or</w:t>
              </w:r>
              <w:r w:rsidRPr="00C81D09">
                <w:rPr>
                  <w:rFonts w:ascii="Times New Roman" w:hAnsi="Times New Roman" w:cs="Times New Roman"/>
                  <w:sz w:val="20"/>
                  <w:szCs w:val="20"/>
                </w:rPr>
                <w:t xml:space="preserve"> the </w:t>
              </w:r>
              <w:del w:id="211" w:author="Author">
                <w:r w:rsidDel="003D5BF8">
                  <w:rPr>
                    <w:rFonts w:ascii="Times New Roman" w:hAnsi="Times New Roman" w:cs="Times New Roman"/>
                    <w:sz w:val="20"/>
                    <w:szCs w:val="20"/>
                  </w:rPr>
                  <w:delText xml:space="preserve">solvency II </w:delText>
                </w:r>
              </w:del>
              <w:r w:rsidRPr="00C81D09">
                <w:rPr>
                  <w:rFonts w:ascii="Times New Roman" w:hAnsi="Times New Roman" w:cs="Times New Roman"/>
                  <w:sz w:val="20"/>
                  <w:szCs w:val="20"/>
                </w:rPr>
                <w:t>reporting currency</w:t>
              </w:r>
              <w:r>
                <w:rPr>
                  <w:rFonts w:ascii="Times New Roman" w:hAnsi="Times New Roman" w:cs="Times New Roman"/>
                  <w:sz w:val="20"/>
                  <w:szCs w:val="20"/>
                </w:rPr>
                <w:t>.</w:t>
              </w:r>
            </w:ins>
            <w:del w:id="212" w:author="Author">
              <w:r w:rsidRPr="007B4A49" w:rsidDel="00126830">
                <w:rPr>
                  <w:rFonts w:ascii="Times New Roman" w:hAnsi="Times New Roman" w:cs="Times New Roman"/>
                  <w:sz w:val="20"/>
                  <w:szCs w:val="20"/>
                </w:rPr>
                <w:delText>Report the value of the deposits to cedants, insurance and intermediaries receivables and reinsurance receivables</w:delText>
              </w:r>
              <w:r w:rsidRPr="00436BAE"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 the</w:delText>
              </w:r>
              <w:r w:rsidRPr="00436BAE" w:rsidDel="00126830">
                <w:rPr>
                  <w:rFonts w:ascii="Times New Roman" w:hAnsi="Times New Roman" w:cs="Times New Roman"/>
                  <w:sz w:val="20"/>
                  <w:szCs w:val="20"/>
                </w:rPr>
                <w:delText xml:space="preserve"> remaining currencies that are not reported by currency</w:delText>
              </w:r>
              <w:r w:rsidRPr="007B4A49" w:rsidDel="00126830">
                <w:rPr>
                  <w:rFonts w:ascii="Times New Roman" w:hAnsi="Times New Roman" w:cs="Times New Roman"/>
                  <w:sz w:val="20"/>
                  <w:szCs w:val="20"/>
                </w:rPr>
                <w:delText xml:space="preserve">. </w:delText>
              </w:r>
            </w:del>
          </w:p>
          <w:p w:rsidR="00126830" w:rsidRPr="007B4A49" w:rsidDel="00126830" w:rsidRDefault="00126830" w:rsidP="007B4A49">
            <w:pPr>
              <w:rPr>
                <w:del w:id="213" w:author="Author"/>
                <w:rFonts w:ascii="Times New Roman" w:hAnsi="Times New Roman" w:cs="Times New Roman"/>
                <w:sz w:val="20"/>
                <w:szCs w:val="20"/>
              </w:rPr>
            </w:pPr>
          </w:p>
          <w:p w:rsidR="00126830" w:rsidRPr="00D30FF3" w:rsidRDefault="00126830" w:rsidP="00C62596">
            <w:pPr>
              <w:rPr>
                <w:rFonts w:ascii="Times New Roman" w:hAnsi="Times New Roman" w:cs="Times New Roman"/>
                <w:sz w:val="20"/>
                <w:szCs w:val="20"/>
              </w:rPr>
            </w:pPr>
            <w:del w:id="214" w:author="Author">
              <w:r w:rsidRPr="007B4A49" w:rsidDel="00126830">
                <w:rPr>
                  <w:rFonts w:ascii="Times New Roman" w:hAnsi="Times New Roman" w:cs="Times New Roman"/>
                  <w:sz w:val="20"/>
                  <w:szCs w:val="20"/>
                </w:rPr>
                <w:delText>This means that this cell excludes the amount reported in the</w:delText>
              </w:r>
              <w:r w:rsidDel="00126830">
                <w:rPr>
                  <w:rFonts w:ascii="Times New Roman" w:hAnsi="Times New Roman" w:cs="Times New Roman"/>
                  <w:sz w:val="20"/>
                  <w:szCs w:val="20"/>
                </w:rPr>
                <w:delText xml:space="preserve"> solvency II</w:delText>
              </w:r>
              <w:r w:rsidRPr="007B4A49" w:rsidDel="00126830">
                <w:rPr>
                  <w:rFonts w:ascii="Times New Roman" w:hAnsi="Times New Roman" w:cs="Times New Roman"/>
                  <w:sz w:val="20"/>
                  <w:szCs w:val="20"/>
                </w:rPr>
                <w:delText xml:space="preserve"> reporting currency (C0030/R0060) and in the currencies reported by currency (C0050/R0060). </w:delText>
              </w:r>
            </w:del>
          </w:p>
        </w:tc>
      </w:tr>
      <w:tr w:rsidR="00126830" w:rsidRPr="00C81CBF" w:rsidTr="0061150D">
        <w:trPr>
          <w:trHeight w:val="1008"/>
          <w:trPrChange w:id="215" w:author="Author">
            <w:trPr>
              <w:trHeight w:val="1008"/>
            </w:trPr>
          </w:trPrChange>
        </w:trPr>
        <w:tc>
          <w:tcPr>
            <w:tcW w:w="1809" w:type="dxa"/>
            <w:hideMark/>
            <w:tcPrChange w:id="216" w:author="Author">
              <w:tcPr>
                <w:tcW w:w="1809" w:type="dxa"/>
                <w:hideMark/>
              </w:tcPr>
            </w:tcPrChange>
          </w:tcPr>
          <w:p w:rsidR="00126830" w:rsidRPr="00D30FF3" w:rsidRDefault="00126830" w:rsidP="00AE17E0">
            <w:pPr>
              <w:rPr>
                <w:rFonts w:ascii="Times New Roman" w:hAnsi="Times New Roman" w:cs="Times New Roman"/>
                <w:sz w:val="20"/>
                <w:szCs w:val="20"/>
              </w:rPr>
            </w:pPr>
            <w:r w:rsidRPr="007B4A49">
              <w:rPr>
                <w:rFonts w:ascii="Times New Roman" w:hAnsi="Times New Roman" w:cs="Times New Roman"/>
                <w:sz w:val="20"/>
                <w:szCs w:val="20"/>
              </w:rPr>
              <w:t>C00</w:t>
            </w:r>
            <w:ins w:id="217" w:author="Author">
              <w:r>
                <w:rPr>
                  <w:rFonts w:ascii="Times New Roman" w:hAnsi="Times New Roman" w:cs="Times New Roman"/>
                  <w:sz w:val="20"/>
                  <w:szCs w:val="20"/>
                </w:rPr>
                <w:t>4</w:t>
              </w:r>
            </w:ins>
            <w:del w:id="218"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0/R0060</w:t>
            </w:r>
          </w:p>
        </w:tc>
        <w:tc>
          <w:tcPr>
            <w:tcW w:w="2835" w:type="dxa"/>
            <w:hideMark/>
            <w:tcPrChange w:id="219"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220"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r w:rsidDel="0018224F">
                <w:rPr>
                  <w:rFonts w:ascii="Times New Roman" w:hAnsi="Times New Roman" w:cs="Times New Roman"/>
                  <w:sz w:val="20"/>
                  <w:szCs w:val="20"/>
                </w:rPr>
                <w:delText>the</w:delText>
              </w:r>
            </w:del>
            <w:ins w:id="221" w:author="Author">
              <w:r w:rsidR="0018224F">
                <w:rPr>
                  <w:rFonts w:ascii="Times New Roman" w:hAnsi="Times New Roman" w:cs="Times New Roman"/>
                  <w:sz w:val="20"/>
                  <w:szCs w:val="20"/>
                </w:rPr>
                <w:t>of</w:t>
              </w:r>
            </w:ins>
            <w:r>
              <w:rPr>
                <w:rFonts w:ascii="Times New Roman" w:hAnsi="Times New Roman" w:cs="Times New Roman"/>
                <w:sz w:val="20"/>
                <w:szCs w:val="20"/>
              </w:rPr>
              <w:t xml:space="preserve"> </w:t>
            </w:r>
            <w:r w:rsidRPr="00A86DB3">
              <w:rPr>
                <w:rFonts w:ascii="Times New Roman" w:hAnsi="Times New Roman" w:cs="Times New Roman"/>
                <w:sz w:val="20"/>
                <w:szCs w:val="20"/>
              </w:rPr>
              <w:t>remaining other currencies - Deposits to cedants, insurance and intermediaries receivables and reinsurance receivables</w:t>
            </w:r>
          </w:p>
        </w:tc>
        <w:tc>
          <w:tcPr>
            <w:tcW w:w="4612" w:type="dxa"/>
            <w:tcPrChange w:id="222" w:author="Author">
              <w:tcPr>
                <w:tcW w:w="3903" w:type="dxa"/>
              </w:tcPr>
            </w:tcPrChange>
          </w:tcPr>
          <w:p w:rsidR="00126830" w:rsidRPr="007B4A49" w:rsidRDefault="00126830" w:rsidP="005A0366">
            <w:pPr>
              <w:rPr>
                <w:ins w:id="223" w:author="Author"/>
                <w:rFonts w:ascii="Times New Roman" w:hAnsi="Times New Roman" w:cs="Times New Roman"/>
                <w:sz w:val="20"/>
                <w:szCs w:val="20"/>
              </w:rPr>
            </w:pPr>
            <w:ins w:id="224" w:author="Author">
              <w:r w:rsidRPr="007B4A49">
                <w:rPr>
                  <w:rFonts w:ascii="Times New Roman" w:hAnsi="Times New Roman" w:cs="Times New Roman"/>
                  <w:sz w:val="20"/>
                  <w:szCs w:val="20"/>
                </w:rPr>
                <w:t>Report the value of the deposits to cedants, insurance and intermediaries receivables and reinsurance receivables</w:t>
              </w:r>
              <w:r w:rsidRPr="00436BAE">
                <w:rPr>
                  <w:rFonts w:ascii="Times New Roman" w:hAnsi="Times New Roman" w:cs="Times New Roman"/>
                  <w:sz w:val="20"/>
                  <w:szCs w:val="20"/>
                </w:rPr>
                <w:t xml:space="preserve"> f</w:t>
              </w:r>
              <w:r>
                <w:rPr>
                  <w:rFonts w:ascii="Times New Roman" w:hAnsi="Times New Roman" w:cs="Times New Roman"/>
                  <w:sz w:val="20"/>
                  <w:szCs w:val="20"/>
                </w:rPr>
                <w:t>or the</w:t>
              </w:r>
              <w:r w:rsidRPr="00436BAE">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ins>
          </w:p>
          <w:p w:rsidR="00126830" w:rsidRPr="007B4A49" w:rsidRDefault="00126830" w:rsidP="005A0366">
            <w:pPr>
              <w:rPr>
                <w:ins w:id="225" w:author="Author"/>
                <w:rFonts w:ascii="Times New Roman" w:hAnsi="Times New Roman" w:cs="Times New Roman"/>
                <w:sz w:val="20"/>
                <w:szCs w:val="20"/>
              </w:rPr>
            </w:pPr>
          </w:p>
          <w:p w:rsidR="00126830" w:rsidRPr="00D30FF3" w:rsidRDefault="00126830" w:rsidP="003D5BF8">
            <w:pPr>
              <w:rPr>
                <w:rFonts w:ascii="Times New Roman" w:hAnsi="Times New Roman" w:cs="Times New Roman"/>
                <w:sz w:val="20"/>
                <w:szCs w:val="20"/>
              </w:rPr>
            </w:pPr>
            <w:ins w:id="226" w:author="Author">
              <w:r w:rsidRPr="007B4A49">
                <w:rPr>
                  <w:rFonts w:ascii="Times New Roman" w:hAnsi="Times New Roman" w:cs="Times New Roman"/>
                  <w:sz w:val="20"/>
                  <w:szCs w:val="20"/>
                </w:rPr>
                <w:t>This means that this cell excludes the amount reported in the</w:t>
              </w:r>
              <w:r>
                <w:rPr>
                  <w:rFonts w:ascii="Times New Roman" w:hAnsi="Times New Roman" w:cs="Times New Roman"/>
                  <w:sz w:val="20"/>
                  <w:szCs w:val="20"/>
                </w:rPr>
                <w:t xml:space="preserve"> </w:t>
              </w:r>
              <w:del w:id="227" w:author="Author">
                <w:r w:rsidDel="003D5BF8">
                  <w:rPr>
                    <w:rFonts w:ascii="Times New Roman" w:hAnsi="Times New Roman" w:cs="Times New Roman"/>
                    <w:sz w:val="20"/>
                    <w:szCs w:val="20"/>
                  </w:rPr>
                  <w:delText>solvency II</w:delText>
                </w:r>
                <w:r w:rsidRPr="007B4A49" w:rsidDel="003D5BF8">
                  <w:rPr>
                    <w:rFonts w:ascii="Times New Roman" w:hAnsi="Times New Roman" w:cs="Times New Roman"/>
                    <w:sz w:val="20"/>
                    <w:szCs w:val="20"/>
                  </w:rPr>
                  <w:delText xml:space="preserve"> </w:delText>
                </w:r>
              </w:del>
              <w:r w:rsidRPr="007B4A49">
                <w:rPr>
                  <w:rFonts w:ascii="Times New Roman" w:hAnsi="Times New Roman" w:cs="Times New Roman"/>
                  <w:sz w:val="20"/>
                  <w:szCs w:val="20"/>
                </w:rPr>
                <w:t xml:space="preserve">reporting currency (C0030/R0060) and in the currencies reported by currency (C0050/R0060). </w:t>
              </w:r>
            </w:ins>
            <w:del w:id="228" w:author="Author">
              <w:r w:rsidRPr="007B4A49" w:rsidDel="00126830">
                <w:rPr>
                  <w:rFonts w:ascii="Times New Roman" w:hAnsi="Times New Roman" w:cs="Times New Roman"/>
                  <w:sz w:val="20"/>
                  <w:szCs w:val="20"/>
                </w:rPr>
                <w:delText>Report the value</w:delText>
              </w:r>
              <w:r w:rsidDel="00126830">
                <w:rPr>
                  <w:rFonts w:ascii="Times New Roman" w:hAnsi="Times New Roman" w:cs="Times New Roman"/>
                  <w:sz w:val="20"/>
                  <w:szCs w:val="20"/>
                </w:rPr>
                <w:delText xml:space="preserve"> </w:delText>
              </w:r>
              <w:r w:rsidRPr="007B4A49" w:rsidDel="00126830">
                <w:rPr>
                  <w:rFonts w:ascii="Times New Roman" w:hAnsi="Times New Roman" w:cs="Times New Roman"/>
                  <w:sz w:val="20"/>
                  <w:szCs w:val="20"/>
                </w:rPr>
                <w:delText>of the deposits to cedants, insurance and intermediaries receivables and reinsurance receivables</w:delText>
              </w:r>
              <w:r w:rsidRPr="009F311B"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 each of the currencies</w:delText>
              </w:r>
              <w:r w:rsidRPr="009F311B" w:rsidDel="00126830">
                <w:rPr>
                  <w:rFonts w:ascii="Times New Roman" w:hAnsi="Times New Roman" w:cs="Times New Roman"/>
                  <w:sz w:val="20"/>
                  <w:szCs w:val="20"/>
                </w:rPr>
                <w:delText xml:space="preserve"> required to be reported separately</w:delText>
              </w:r>
              <w:r w:rsidRPr="007B4A49" w:rsidDel="00126830">
                <w:rPr>
                  <w:rFonts w:ascii="Times New Roman" w:hAnsi="Times New Roman" w:cs="Times New Roman"/>
                  <w:sz w:val="20"/>
                  <w:szCs w:val="20"/>
                </w:rPr>
                <w:delText xml:space="preserve">. </w:delText>
              </w:r>
            </w:del>
          </w:p>
        </w:tc>
      </w:tr>
      <w:tr w:rsidR="00126830" w:rsidRPr="00C81CBF" w:rsidTr="0061150D">
        <w:tc>
          <w:tcPr>
            <w:tcW w:w="1809" w:type="dxa"/>
            <w:hideMark/>
            <w:tcPrChange w:id="229"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230" w:author="Author">
              <w:r>
                <w:rPr>
                  <w:rFonts w:ascii="Times New Roman" w:hAnsi="Times New Roman" w:cs="Times New Roman"/>
                  <w:sz w:val="20"/>
                  <w:szCs w:val="20"/>
                </w:rPr>
                <w:t>5</w:t>
              </w:r>
            </w:ins>
            <w:del w:id="231"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0/R00</w:t>
            </w:r>
            <w:del w:id="232" w:author="Author">
              <w:r w:rsidRPr="007B4A49" w:rsidDel="002E66C6">
                <w:rPr>
                  <w:rFonts w:ascii="Times New Roman" w:hAnsi="Times New Roman" w:cs="Times New Roman"/>
                  <w:sz w:val="20"/>
                  <w:szCs w:val="20"/>
                </w:rPr>
                <w:delText>7</w:delText>
              </w:r>
            </w:del>
            <w:ins w:id="233" w:author="Author">
              <w:r>
                <w:rPr>
                  <w:rFonts w:ascii="Times New Roman" w:hAnsi="Times New Roman" w:cs="Times New Roman"/>
                  <w:sz w:val="20"/>
                  <w:szCs w:val="20"/>
                </w:rPr>
                <w:t>6</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234"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235"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236"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 - Deposits to cedants, insurance and intermediaries receivables and reinsurance receivables</w:t>
            </w:r>
          </w:p>
        </w:tc>
        <w:tc>
          <w:tcPr>
            <w:tcW w:w="4612" w:type="dxa"/>
            <w:tcPrChange w:id="237" w:author="Author">
              <w:tcPr>
                <w:tcW w:w="3903" w:type="dxa"/>
              </w:tcPr>
            </w:tcPrChange>
          </w:tcPr>
          <w:p w:rsidR="00126830" w:rsidRPr="007B4A49" w:rsidDel="00126830" w:rsidRDefault="00126830" w:rsidP="007B4A49">
            <w:pPr>
              <w:rPr>
                <w:del w:id="238" w:author="Author"/>
                <w:rFonts w:ascii="Times New Roman" w:hAnsi="Times New Roman" w:cs="Times New Roman"/>
                <w:sz w:val="20"/>
                <w:szCs w:val="20"/>
              </w:rPr>
            </w:pPr>
            <w:ins w:id="239" w:author="Author">
              <w:r w:rsidRPr="007B4A49">
                <w:rPr>
                  <w:rFonts w:ascii="Times New Roman" w:hAnsi="Times New Roman" w:cs="Times New Roman"/>
                  <w:sz w:val="20"/>
                  <w:szCs w:val="20"/>
                </w:rPr>
                <w:t>Report the value</w:t>
              </w:r>
              <w:r>
                <w:rPr>
                  <w:rFonts w:ascii="Times New Roman" w:hAnsi="Times New Roman" w:cs="Times New Roman"/>
                  <w:sz w:val="20"/>
                  <w:szCs w:val="20"/>
                </w:rPr>
                <w:t xml:space="preserve"> </w:t>
              </w:r>
              <w:r w:rsidRPr="007B4A49">
                <w:rPr>
                  <w:rFonts w:ascii="Times New Roman" w:hAnsi="Times New Roman" w:cs="Times New Roman"/>
                  <w:sz w:val="20"/>
                  <w:szCs w:val="20"/>
                </w:rPr>
                <w:t>of the deposits to cedants, insurance and intermediaries receivables and reinsurance receivables</w:t>
              </w:r>
              <w:r w:rsidRPr="009F311B">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9F311B">
                <w:rPr>
                  <w:rFonts w:ascii="Times New Roman" w:hAnsi="Times New Roman" w:cs="Times New Roman"/>
                  <w:sz w:val="20"/>
                  <w:szCs w:val="20"/>
                </w:rPr>
                <w:t xml:space="preserve"> required to be reported separately</w:t>
              </w:r>
              <w:r w:rsidRPr="007B4A49">
                <w:rPr>
                  <w:rFonts w:ascii="Times New Roman" w:hAnsi="Times New Roman" w:cs="Times New Roman"/>
                  <w:sz w:val="20"/>
                  <w:szCs w:val="20"/>
                </w:rPr>
                <w:t xml:space="preserve">. </w:t>
              </w:r>
            </w:ins>
            <w:del w:id="240" w:author="Author">
              <w:r w:rsidRPr="007B4A49" w:rsidDel="00126830">
                <w:rPr>
                  <w:rFonts w:ascii="Times New Roman" w:hAnsi="Times New Roman" w:cs="Times New Roman"/>
                  <w:sz w:val="20"/>
                  <w:szCs w:val="20"/>
                </w:rPr>
                <w:delText>Report the total value</w:delText>
              </w:r>
              <w:r w:rsidDel="00126830">
                <w:rPr>
                  <w:rFonts w:ascii="Times New Roman" w:hAnsi="Times New Roman" w:cs="Times New Roman"/>
                  <w:sz w:val="20"/>
                  <w:szCs w:val="20"/>
                </w:rPr>
                <w:delText xml:space="preserve"> </w:delText>
              </w:r>
              <w:r w:rsidRPr="007B4A49" w:rsidDel="00126830">
                <w:rPr>
                  <w:rFonts w:ascii="Times New Roman" w:hAnsi="Times New Roman" w:cs="Times New Roman"/>
                  <w:sz w:val="20"/>
                  <w:szCs w:val="20"/>
                </w:rPr>
                <w:delText>of any other assets</w:delText>
              </w:r>
              <w:r w:rsidRPr="00411A80"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411A80" w:rsidDel="00126830">
                <w:rPr>
                  <w:rFonts w:ascii="Times New Roman" w:hAnsi="Times New Roman" w:cs="Times New Roman"/>
                  <w:sz w:val="20"/>
                  <w:szCs w:val="20"/>
                </w:rPr>
                <w:delText xml:space="preserve"> all currencies</w:delText>
              </w:r>
              <w:r w:rsidRPr="007B4A49" w:rsidDel="00126830">
                <w:rPr>
                  <w:rFonts w:ascii="Times New Roman" w:hAnsi="Times New Roman" w:cs="Times New Roman"/>
                  <w:sz w:val="20"/>
                  <w:szCs w:val="20"/>
                </w:rPr>
                <w:delText>.</w:delText>
              </w:r>
            </w:del>
          </w:p>
          <w:p w:rsidR="00126830" w:rsidRPr="00D30FF3" w:rsidRDefault="00126830" w:rsidP="0044018B">
            <w:pPr>
              <w:rPr>
                <w:rFonts w:ascii="Times New Roman" w:hAnsi="Times New Roman" w:cs="Times New Roman"/>
                <w:sz w:val="20"/>
                <w:szCs w:val="20"/>
              </w:rPr>
            </w:pPr>
          </w:p>
        </w:tc>
      </w:tr>
      <w:tr w:rsidR="00126830" w:rsidRPr="00C81CBF" w:rsidTr="0061150D">
        <w:tc>
          <w:tcPr>
            <w:tcW w:w="1809" w:type="dxa"/>
            <w:hideMark/>
            <w:tcPrChange w:id="241"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242" w:author="Author">
              <w:r w:rsidRPr="007B4A49" w:rsidDel="002E66C6">
                <w:rPr>
                  <w:rFonts w:ascii="Times New Roman" w:hAnsi="Times New Roman" w:cs="Times New Roman"/>
                  <w:sz w:val="20"/>
                  <w:szCs w:val="20"/>
                </w:rPr>
                <w:delText>3</w:delText>
              </w:r>
            </w:del>
            <w:ins w:id="243" w:author="Author">
              <w:r>
                <w:rPr>
                  <w:rFonts w:ascii="Times New Roman" w:hAnsi="Times New Roman" w:cs="Times New Roman"/>
                  <w:sz w:val="20"/>
                  <w:szCs w:val="20"/>
                </w:rPr>
                <w:t>2</w:t>
              </w:r>
            </w:ins>
            <w:r w:rsidRPr="007B4A49">
              <w:rPr>
                <w:rFonts w:ascii="Times New Roman" w:hAnsi="Times New Roman" w:cs="Times New Roman"/>
                <w:sz w:val="20"/>
                <w:szCs w:val="20"/>
              </w:rPr>
              <w:t>0/R0070</w:t>
            </w:r>
          </w:p>
        </w:tc>
        <w:tc>
          <w:tcPr>
            <w:tcW w:w="2835" w:type="dxa"/>
            <w:hideMark/>
            <w:tcPrChange w:id="244"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ins w:id="245" w:author="Author">
              <w:r w:rsidR="006C6AF0">
                <w:rPr>
                  <w:rFonts w:ascii="Times New Roman" w:hAnsi="Times New Roman" w:cs="Times New Roman"/>
                  <w:sz w:val="20"/>
                  <w:szCs w:val="20"/>
                </w:rPr>
                <w:t>o</w:t>
              </w:r>
            </w:ins>
            <w:del w:id="24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247" w:author="Author">
              <w:r w:rsidR="0018224F">
                <w:rPr>
                  <w:rFonts w:ascii="Times New Roman" w:hAnsi="Times New Roman" w:cs="Times New Roman"/>
                  <w:sz w:val="20"/>
                  <w:szCs w:val="20"/>
                </w:rPr>
                <w:t>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Any other assets </w:t>
            </w:r>
          </w:p>
        </w:tc>
        <w:tc>
          <w:tcPr>
            <w:tcW w:w="4612" w:type="dxa"/>
            <w:tcPrChange w:id="248" w:author="Author">
              <w:tcPr>
                <w:tcW w:w="3903" w:type="dxa"/>
              </w:tcPr>
            </w:tcPrChange>
          </w:tcPr>
          <w:p w:rsidR="00126830" w:rsidRPr="007B4A49" w:rsidRDefault="00126830" w:rsidP="005A0366">
            <w:pPr>
              <w:rPr>
                <w:ins w:id="249" w:author="Author"/>
                <w:rFonts w:ascii="Times New Roman" w:hAnsi="Times New Roman" w:cs="Times New Roman"/>
                <w:sz w:val="20"/>
                <w:szCs w:val="20"/>
              </w:rPr>
            </w:pPr>
            <w:ins w:id="250" w:author="Author">
              <w:r w:rsidRPr="007B4A49">
                <w:rPr>
                  <w:rFonts w:ascii="Times New Roman" w:hAnsi="Times New Roman" w:cs="Times New Roman"/>
                  <w:sz w:val="20"/>
                  <w:szCs w:val="20"/>
                </w:rPr>
                <w:t>Report the total value</w:t>
              </w:r>
              <w:r>
                <w:rPr>
                  <w:rFonts w:ascii="Times New Roman" w:hAnsi="Times New Roman" w:cs="Times New Roman"/>
                  <w:sz w:val="20"/>
                  <w:szCs w:val="20"/>
                </w:rPr>
                <w:t xml:space="preserve"> </w:t>
              </w:r>
              <w:r w:rsidRPr="007B4A49">
                <w:rPr>
                  <w:rFonts w:ascii="Times New Roman" w:hAnsi="Times New Roman" w:cs="Times New Roman"/>
                  <w:sz w:val="20"/>
                  <w:szCs w:val="20"/>
                </w:rPr>
                <w:t>of any other assets</w:t>
              </w:r>
              <w:r w:rsidRPr="00411A80">
                <w:rPr>
                  <w:rFonts w:ascii="Times New Roman" w:hAnsi="Times New Roman" w:cs="Times New Roman"/>
                  <w:sz w:val="20"/>
                  <w:szCs w:val="20"/>
                </w:rPr>
                <w:t xml:space="preserve"> f</w:t>
              </w:r>
              <w:r>
                <w:rPr>
                  <w:rFonts w:ascii="Times New Roman" w:hAnsi="Times New Roman" w:cs="Times New Roman"/>
                  <w:sz w:val="20"/>
                  <w:szCs w:val="20"/>
                </w:rPr>
                <w:t>or</w:t>
              </w:r>
              <w:r w:rsidRPr="00411A80">
                <w:rPr>
                  <w:rFonts w:ascii="Times New Roman" w:hAnsi="Times New Roman" w:cs="Times New Roman"/>
                  <w:sz w:val="20"/>
                  <w:szCs w:val="20"/>
                </w:rPr>
                <w:t xml:space="preserve"> all currencies</w:t>
              </w:r>
              <w:r w:rsidRPr="007B4A49">
                <w:rPr>
                  <w:rFonts w:ascii="Times New Roman" w:hAnsi="Times New Roman" w:cs="Times New Roman"/>
                  <w:sz w:val="20"/>
                  <w:szCs w:val="20"/>
                </w:rPr>
                <w:t>.</w:t>
              </w:r>
            </w:ins>
          </w:p>
          <w:p w:rsidR="00126830" w:rsidRPr="00D30FF3" w:rsidRDefault="00126830" w:rsidP="00DB0992">
            <w:pPr>
              <w:rPr>
                <w:rFonts w:ascii="Times New Roman" w:hAnsi="Times New Roman" w:cs="Times New Roman"/>
                <w:sz w:val="20"/>
                <w:szCs w:val="20"/>
              </w:rPr>
            </w:pPr>
            <w:del w:id="251" w:author="Author">
              <w:r w:rsidRPr="007B4A49" w:rsidDel="00126830">
                <w:rPr>
                  <w:rFonts w:ascii="Times New Roman" w:hAnsi="Times New Roman" w:cs="Times New Roman"/>
                  <w:sz w:val="20"/>
                  <w:szCs w:val="20"/>
                </w:rPr>
                <w:delText>Report the value of any other assets</w:delText>
              </w:r>
              <w:r w:rsidRPr="005B701B"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5B701B" w:rsidDel="00126830">
                <w:rPr>
                  <w:rFonts w:ascii="Times New Roman" w:hAnsi="Times New Roman" w:cs="Times New Roman"/>
                  <w:sz w:val="20"/>
                  <w:szCs w:val="20"/>
                </w:rPr>
                <w:delText xml:space="preserve"> the </w:delText>
              </w:r>
              <w:r w:rsidDel="00126830">
                <w:rPr>
                  <w:rFonts w:ascii="Times New Roman" w:hAnsi="Times New Roman" w:cs="Times New Roman"/>
                  <w:sz w:val="20"/>
                  <w:szCs w:val="20"/>
                </w:rPr>
                <w:delText xml:space="preserve">solvency II </w:delText>
              </w:r>
              <w:r w:rsidRPr="005B701B" w:rsidDel="00126830">
                <w:rPr>
                  <w:rFonts w:ascii="Times New Roman" w:hAnsi="Times New Roman" w:cs="Times New Roman"/>
                  <w:sz w:val="20"/>
                  <w:szCs w:val="20"/>
                </w:rPr>
                <w:delText>reporting currency</w:delText>
              </w:r>
              <w:r w:rsidDel="00126830">
                <w:rPr>
                  <w:rFonts w:ascii="Times New Roman" w:hAnsi="Times New Roman" w:cs="Times New Roman"/>
                  <w:sz w:val="20"/>
                  <w:szCs w:val="20"/>
                </w:rPr>
                <w:delText>.</w:delText>
              </w:r>
            </w:del>
          </w:p>
        </w:tc>
      </w:tr>
      <w:tr w:rsidR="00126830" w:rsidRPr="00C81CBF" w:rsidTr="0061150D">
        <w:trPr>
          <w:trHeight w:val="507"/>
          <w:trPrChange w:id="252" w:author="Author">
            <w:trPr>
              <w:trHeight w:val="507"/>
            </w:trPr>
          </w:trPrChange>
        </w:trPr>
        <w:tc>
          <w:tcPr>
            <w:tcW w:w="1809" w:type="dxa"/>
            <w:hideMark/>
            <w:tcPrChange w:id="253"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254" w:author="Author">
              <w:r>
                <w:rPr>
                  <w:rFonts w:ascii="Times New Roman" w:hAnsi="Times New Roman" w:cs="Times New Roman"/>
                  <w:sz w:val="20"/>
                  <w:szCs w:val="20"/>
                </w:rPr>
                <w:t>3</w:t>
              </w:r>
            </w:ins>
            <w:del w:id="255"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0/R0070</w:t>
            </w:r>
          </w:p>
        </w:tc>
        <w:tc>
          <w:tcPr>
            <w:tcW w:w="2835" w:type="dxa"/>
            <w:hideMark/>
            <w:tcPrChange w:id="256"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ins w:id="257" w:author="Author">
              <w:r w:rsidR="0018224F">
                <w:rPr>
                  <w:rFonts w:ascii="Times New Roman" w:hAnsi="Times New Roman" w:cs="Times New Roman"/>
                  <w:sz w:val="20"/>
                  <w:szCs w:val="20"/>
                </w:rPr>
                <w:t>of</w:t>
              </w:r>
            </w:ins>
            <w:del w:id="258"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del>
            <w:r w:rsidRPr="00A86DB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Any other assets</w:t>
            </w:r>
          </w:p>
        </w:tc>
        <w:tc>
          <w:tcPr>
            <w:tcW w:w="4612" w:type="dxa"/>
            <w:tcPrChange w:id="259" w:author="Author">
              <w:tcPr>
                <w:tcW w:w="3903" w:type="dxa"/>
              </w:tcPr>
            </w:tcPrChange>
          </w:tcPr>
          <w:p w:rsidR="00126830" w:rsidRPr="007B4A49" w:rsidDel="00126830" w:rsidRDefault="00126830" w:rsidP="007B4A49">
            <w:pPr>
              <w:rPr>
                <w:del w:id="260" w:author="Author"/>
                <w:rFonts w:ascii="Times New Roman" w:hAnsi="Times New Roman" w:cs="Times New Roman"/>
                <w:sz w:val="20"/>
                <w:szCs w:val="20"/>
              </w:rPr>
            </w:pPr>
            <w:ins w:id="261" w:author="Author">
              <w:r w:rsidRPr="007B4A49">
                <w:rPr>
                  <w:rFonts w:ascii="Times New Roman" w:hAnsi="Times New Roman" w:cs="Times New Roman"/>
                  <w:sz w:val="20"/>
                  <w:szCs w:val="20"/>
                </w:rPr>
                <w:t>Report the value of any other assets</w:t>
              </w:r>
              <w:r w:rsidRPr="005B701B">
                <w:rPr>
                  <w:rFonts w:ascii="Times New Roman" w:hAnsi="Times New Roman" w:cs="Times New Roman"/>
                  <w:sz w:val="20"/>
                  <w:szCs w:val="20"/>
                </w:rPr>
                <w:t xml:space="preserve"> f</w:t>
              </w:r>
              <w:r>
                <w:rPr>
                  <w:rFonts w:ascii="Times New Roman" w:hAnsi="Times New Roman" w:cs="Times New Roman"/>
                  <w:sz w:val="20"/>
                  <w:szCs w:val="20"/>
                </w:rPr>
                <w:t>or</w:t>
              </w:r>
              <w:r w:rsidRPr="005B701B">
                <w:rPr>
                  <w:rFonts w:ascii="Times New Roman" w:hAnsi="Times New Roman" w:cs="Times New Roman"/>
                  <w:sz w:val="20"/>
                  <w:szCs w:val="20"/>
                </w:rPr>
                <w:t xml:space="preserve"> the </w:t>
              </w:r>
              <w:del w:id="262" w:author="Author">
                <w:r w:rsidDel="003D5BF8">
                  <w:rPr>
                    <w:rFonts w:ascii="Times New Roman" w:hAnsi="Times New Roman" w:cs="Times New Roman"/>
                    <w:sz w:val="20"/>
                    <w:szCs w:val="20"/>
                  </w:rPr>
                  <w:delText xml:space="preserve">solvency II </w:delText>
                </w:r>
              </w:del>
              <w:r w:rsidRPr="005B701B">
                <w:rPr>
                  <w:rFonts w:ascii="Times New Roman" w:hAnsi="Times New Roman" w:cs="Times New Roman"/>
                  <w:sz w:val="20"/>
                  <w:szCs w:val="20"/>
                </w:rPr>
                <w:t>reporting currency</w:t>
              </w:r>
              <w:r>
                <w:rPr>
                  <w:rFonts w:ascii="Times New Roman" w:hAnsi="Times New Roman" w:cs="Times New Roman"/>
                  <w:sz w:val="20"/>
                  <w:szCs w:val="20"/>
                </w:rPr>
                <w:t>.</w:t>
              </w:r>
            </w:ins>
            <w:del w:id="263" w:author="Author">
              <w:r w:rsidRPr="007B4A49" w:rsidDel="00126830">
                <w:rPr>
                  <w:rFonts w:ascii="Times New Roman" w:hAnsi="Times New Roman" w:cs="Times New Roman"/>
                  <w:sz w:val="20"/>
                  <w:szCs w:val="20"/>
                </w:rPr>
                <w:delText>Report the total value of any other assets</w:delText>
              </w:r>
              <w:r w:rsidRPr="00A5571D"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 the</w:delText>
              </w:r>
              <w:r w:rsidRPr="00A5571D" w:rsidDel="00126830">
                <w:rPr>
                  <w:rFonts w:ascii="Times New Roman" w:hAnsi="Times New Roman" w:cs="Times New Roman"/>
                  <w:sz w:val="20"/>
                  <w:szCs w:val="20"/>
                </w:rPr>
                <w:delText xml:space="preserve"> remaining currencies that are not reported by currency</w:delText>
              </w:r>
              <w:r w:rsidRPr="007B4A49" w:rsidDel="00126830">
                <w:rPr>
                  <w:rFonts w:ascii="Times New Roman" w:hAnsi="Times New Roman" w:cs="Times New Roman"/>
                  <w:sz w:val="20"/>
                  <w:szCs w:val="20"/>
                </w:rPr>
                <w:delText>.</w:delText>
              </w:r>
            </w:del>
          </w:p>
          <w:p w:rsidR="00126830" w:rsidRPr="007B4A49" w:rsidDel="00126830" w:rsidRDefault="00126830" w:rsidP="007B4A49">
            <w:pPr>
              <w:rPr>
                <w:del w:id="264" w:author="Author"/>
                <w:rFonts w:ascii="Times New Roman" w:hAnsi="Times New Roman" w:cs="Times New Roman"/>
                <w:sz w:val="20"/>
                <w:szCs w:val="20"/>
              </w:rPr>
            </w:pPr>
          </w:p>
          <w:p w:rsidR="00126830" w:rsidRPr="00D30FF3" w:rsidRDefault="00126830" w:rsidP="009B1506">
            <w:pPr>
              <w:rPr>
                <w:rFonts w:ascii="Times New Roman" w:hAnsi="Times New Roman" w:cs="Times New Roman"/>
                <w:sz w:val="20"/>
                <w:szCs w:val="20"/>
              </w:rPr>
            </w:pPr>
            <w:del w:id="265" w:author="Author">
              <w:r w:rsidRPr="007B4A49" w:rsidDel="00126830">
                <w:rPr>
                  <w:rFonts w:ascii="Times New Roman" w:hAnsi="Times New Roman" w:cs="Times New Roman"/>
                  <w:sz w:val="20"/>
                  <w:szCs w:val="20"/>
                </w:rPr>
                <w:delText xml:space="preserve">This means that this cell excludes the amount reported in the </w:delText>
              </w:r>
              <w:r w:rsidDel="00126830">
                <w:rPr>
                  <w:rFonts w:ascii="Times New Roman" w:hAnsi="Times New Roman" w:cs="Times New Roman"/>
                  <w:sz w:val="20"/>
                  <w:szCs w:val="20"/>
                </w:rPr>
                <w:delText xml:space="preserve">solvency II </w:delText>
              </w:r>
              <w:r w:rsidRPr="007B4A49" w:rsidDel="00126830">
                <w:rPr>
                  <w:rFonts w:ascii="Times New Roman" w:hAnsi="Times New Roman" w:cs="Times New Roman"/>
                  <w:sz w:val="20"/>
                  <w:szCs w:val="20"/>
                </w:rPr>
                <w:delText xml:space="preserve">reporting currency (C0030/R0070) and in the currencies reported by currency (C0050/R0070). </w:delText>
              </w:r>
            </w:del>
          </w:p>
        </w:tc>
      </w:tr>
      <w:tr w:rsidR="00126830" w:rsidRPr="00C81CBF" w:rsidTr="0061150D">
        <w:tc>
          <w:tcPr>
            <w:tcW w:w="1809" w:type="dxa"/>
            <w:hideMark/>
            <w:tcPrChange w:id="266"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267" w:author="Author">
              <w:r>
                <w:rPr>
                  <w:rFonts w:ascii="Times New Roman" w:hAnsi="Times New Roman" w:cs="Times New Roman"/>
                  <w:sz w:val="20"/>
                  <w:szCs w:val="20"/>
                </w:rPr>
                <w:t>4</w:t>
              </w:r>
            </w:ins>
            <w:del w:id="268"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0/R0070</w:t>
            </w:r>
          </w:p>
        </w:tc>
        <w:tc>
          <w:tcPr>
            <w:tcW w:w="2835" w:type="dxa"/>
            <w:hideMark/>
            <w:tcPrChange w:id="269"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270"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 the</w:delText>
              </w:r>
            </w:del>
            <w:ins w:id="271" w:author="Author">
              <w:r w:rsidR="0018224F">
                <w:rPr>
                  <w:rFonts w:ascii="Times New Roman" w:hAnsi="Times New Roman" w:cs="Times New Roman"/>
                  <w:sz w:val="20"/>
                  <w:szCs w:val="20"/>
                </w:rPr>
                <w:t>of</w:t>
              </w:r>
            </w:ins>
            <w:r w:rsidRPr="00A86DB3">
              <w:rPr>
                <w:rFonts w:ascii="Times New Roman" w:hAnsi="Times New Roman" w:cs="Times New Roman"/>
                <w:sz w:val="20"/>
                <w:szCs w:val="20"/>
              </w:rPr>
              <w:t xml:space="preserve"> remaining other currencies - Any other assets</w:t>
            </w:r>
          </w:p>
        </w:tc>
        <w:tc>
          <w:tcPr>
            <w:tcW w:w="4612" w:type="dxa"/>
            <w:tcPrChange w:id="272" w:author="Author">
              <w:tcPr>
                <w:tcW w:w="3903" w:type="dxa"/>
              </w:tcPr>
            </w:tcPrChange>
          </w:tcPr>
          <w:p w:rsidR="00126830" w:rsidRPr="007B4A49" w:rsidRDefault="00126830" w:rsidP="005A0366">
            <w:pPr>
              <w:rPr>
                <w:ins w:id="273" w:author="Author"/>
                <w:rFonts w:ascii="Times New Roman" w:hAnsi="Times New Roman" w:cs="Times New Roman"/>
                <w:sz w:val="20"/>
                <w:szCs w:val="20"/>
              </w:rPr>
            </w:pPr>
            <w:ins w:id="274" w:author="Author">
              <w:r w:rsidRPr="007B4A49">
                <w:rPr>
                  <w:rFonts w:ascii="Times New Roman" w:hAnsi="Times New Roman" w:cs="Times New Roman"/>
                  <w:sz w:val="20"/>
                  <w:szCs w:val="20"/>
                </w:rPr>
                <w:t>Report the total value of any other assets</w:t>
              </w:r>
              <w:r w:rsidRPr="00A5571D">
                <w:rPr>
                  <w:rFonts w:ascii="Times New Roman" w:hAnsi="Times New Roman" w:cs="Times New Roman"/>
                  <w:sz w:val="20"/>
                  <w:szCs w:val="20"/>
                </w:rPr>
                <w:t xml:space="preserve"> f</w:t>
              </w:r>
              <w:r>
                <w:rPr>
                  <w:rFonts w:ascii="Times New Roman" w:hAnsi="Times New Roman" w:cs="Times New Roman"/>
                  <w:sz w:val="20"/>
                  <w:szCs w:val="20"/>
                </w:rPr>
                <w:t>or the</w:t>
              </w:r>
              <w:r w:rsidRPr="00A5571D">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w:t>
              </w:r>
            </w:ins>
          </w:p>
          <w:p w:rsidR="00126830" w:rsidRPr="007B4A49" w:rsidRDefault="00126830" w:rsidP="005A0366">
            <w:pPr>
              <w:rPr>
                <w:ins w:id="275"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ins w:id="276" w:author="Author">
              <w:r w:rsidRPr="007B4A49">
                <w:rPr>
                  <w:rFonts w:ascii="Times New Roman" w:hAnsi="Times New Roman" w:cs="Times New Roman"/>
                  <w:sz w:val="20"/>
                  <w:szCs w:val="20"/>
                </w:rPr>
                <w:t xml:space="preserve">This means that this cell excludes the amount reported in the </w:t>
              </w:r>
              <w:del w:id="277" w:author="Author">
                <w:r w:rsidDel="003D5BF8">
                  <w:rPr>
                    <w:rFonts w:ascii="Times New Roman" w:hAnsi="Times New Roman" w:cs="Times New Roman"/>
                    <w:sz w:val="20"/>
                    <w:szCs w:val="20"/>
                  </w:rPr>
                  <w:delText>solvency II</w:delText>
                </w:r>
              </w:del>
              <w:r>
                <w:rPr>
                  <w:rFonts w:ascii="Times New Roman" w:hAnsi="Times New Roman" w:cs="Times New Roman"/>
                  <w:sz w:val="20"/>
                  <w:szCs w:val="20"/>
                </w:rPr>
                <w:t xml:space="preserve"> </w:t>
              </w:r>
              <w:r w:rsidRPr="007B4A49">
                <w:rPr>
                  <w:rFonts w:ascii="Times New Roman" w:hAnsi="Times New Roman" w:cs="Times New Roman"/>
                  <w:sz w:val="20"/>
                  <w:szCs w:val="20"/>
                </w:rPr>
                <w:t xml:space="preserve">reporting currency (C0030/R0070) and in the currencies reported by currency (C0050/R0070). </w:t>
              </w:r>
            </w:ins>
            <w:del w:id="278" w:author="Author">
              <w:r w:rsidRPr="007B4A49" w:rsidDel="00126830">
                <w:rPr>
                  <w:rFonts w:ascii="Times New Roman" w:hAnsi="Times New Roman" w:cs="Times New Roman"/>
                  <w:sz w:val="20"/>
                  <w:szCs w:val="20"/>
                </w:rPr>
                <w:delText>Report the value of any other assets</w:delText>
              </w:r>
              <w:r w:rsidRPr="00335585"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 each of the currencies</w:delText>
              </w:r>
              <w:r w:rsidRPr="00335585" w:rsidDel="00126830">
                <w:rPr>
                  <w:rFonts w:ascii="Times New Roman" w:hAnsi="Times New Roman" w:cs="Times New Roman"/>
                  <w:sz w:val="20"/>
                  <w:szCs w:val="20"/>
                </w:rPr>
                <w:delText xml:space="preserve"> required to be reported separately</w:delText>
              </w:r>
              <w:r w:rsidRPr="007B4A49" w:rsidDel="00126830">
                <w:rPr>
                  <w:rFonts w:ascii="Times New Roman" w:hAnsi="Times New Roman" w:cs="Times New Roman"/>
                  <w:sz w:val="20"/>
                  <w:szCs w:val="20"/>
                </w:rPr>
                <w:delText>.</w:delText>
              </w:r>
            </w:del>
          </w:p>
        </w:tc>
      </w:tr>
      <w:tr w:rsidR="00126830" w:rsidRPr="00C81CBF" w:rsidTr="0061150D">
        <w:trPr>
          <w:trHeight w:val="591"/>
          <w:trPrChange w:id="279" w:author="Author">
            <w:trPr>
              <w:trHeight w:val="591"/>
            </w:trPr>
          </w:trPrChange>
        </w:trPr>
        <w:tc>
          <w:tcPr>
            <w:tcW w:w="1809" w:type="dxa"/>
            <w:hideMark/>
            <w:tcPrChange w:id="280"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281" w:author="Author">
              <w:r>
                <w:rPr>
                  <w:rFonts w:ascii="Times New Roman" w:hAnsi="Times New Roman" w:cs="Times New Roman"/>
                  <w:sz w:val="20"/>
                  <w:szCs w:val="20"/>
                </w:rPr>
                <w:t>5</w:t>
              </w:r>
            </w:ins>
            <w:del w:id="282"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w:t>
            </w:r>
            <w:del w:id="283" w:author="Author">
              <w:r w:rsidRPr="007B4A49" w:rsidDel="002E66C6">
                <w:rPr>
                  <w:rFonts w:ascii="Times New Roman" w:hAnsi="Times New Roman" w:cs="Times New Roman"/>
                  <w:sz w:val="20"/>
                  <w:szCs w:val="20"/>
                </w:rPr>
                <w:delText>10</w:delText>
              </w:r>
            </w:del>
            <w:ins w:id="284" w:author="Author">
              <w:r>
                <w:rPr>
                  <w:rFonts w:ascii="Times New Roman" w:hAnsi="Times New Roman" w:cs="Times New Roman"/>
                  <w:sz w:val="20"/>
                  <w:szCs w:val="20"/>
                </w:rPr>
                <w:t>07</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285"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28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28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 - Any other assets</w:t>
            </w:r>
          </w:p>
        </w:tc>
        <w:tc>
          <w:tcPr>
            <w:tcW w:w="4612" w:type="dxa"/>
            <w:tcPrChange w:id="288" w:author="Author">
              <w:tcPr>
                <w:tcW w:w="3903" w:type="dxa"/>
              </w:tcPr>
            </w:tcPrChange>
          </w:tcPr>
          <w:p w:rsidR="00126830" w:rsidRPr="00D30FF3" w:rsidRDefault="00126830" w:rsidP="004C1C7E">
            <w:pPr>
              <w:rPr>
                <w:rFonts w:ascii="Times New Roman" w:hAnsi="Times New Roman" w:cs="Times New Roman"/>
                <w:sz w:val="20"/>
                <w:szCs w:val="20"/>
              </w:rPr>
            </w:pPr>
            <w:ins w:id="289" w:author="Author">
              <w:r w:rsidRPr="007B4A49">
                <w:rPr>
                  <w:rFonts w:ascii="Times New Roman" w:hAnsi="Times New Roman" w:cs="Times New Roman"/>
                  <w:sz w:val="20"/>
                  <w:szCs w:val="20"/>
                </w:rPr>
                <w:t>Report the value of any other assets</w:t>
              </w:r>
              <w:r w:rsidRPr="00335585">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335585">
                <w:rPr>
                  <w:rFonts w:ascii="Times New Roman" w:hAnsi="Times New Roman" w:cs="Times New Roman"/>
                  <w:sz w:val="20"/>
                  <w:szCs w:val="20"/>
                </w:rPr>
                <w:t xml:space="preserve"> required to be reported separately</w:t>
              </w:r>
              <w:r w:rsidRPr="007B4A49">
                <w:rPr>
                  <w:rFonts w:ascii="Times New Roman" w:hAnsi="Times New Roman" w:cs="Times New Roman"/>
                  <w:sz w:val="20"/>
                  <w:szCs w:val="20"/>
                </w:rPr>
                <w:t>.</w:t>
              </w:r>
            </w:ins>
            <w:del w:id="290" w:author="Author">
              <w:r w:rsidRPr="007B4A49" w:rsidDel="00126830">
                <w:rPr>
                  <w:rFonts w:ascii="Times New Roman" w:hAnsi="Times New Roman" w:cs="Times New Roman"/>
                  <w:sz w:val="20"/>
                  <w:szCs w:val="20"/>
                </w:rPr>
                <w:delText>Report the total value of the total assets</w:delText>
              </w:r>
              <w:r w:rsidRPr="00886E4C"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886E4C" w:rsidDel="00126830">
                <w:rPr>
                  <w:rFonts w:ascii="Times New Roman" w:hAnsi="Times New Roman" w:cs="Times New Roman"/>
                  <w:sz w:val="20"/>
                  <w:szCs w:val="20"/>
                </w:rPr>
                <w:delText xml:space="preserve"> all currencies</w:delText>
              </w:r>
              <w:r w:rsidRPr="007B4A49" w:rsidDel="00126830">
                <w:rPr>
                  <w:rFonts w:ascii="Times New Roman" w:hAnsi="Times New Roman" w:cs="Times New Roman"/>
                  <w:sz w:val="20"/>
                  <w:szCs w:val="20"/>
                </w:rPr>
                <w:delText xml:space="preserve">. </w:delText>
              </w:r>
            </w:del>
          </w:p>
        </w:tc>
      </w:tr>
      <w:tr w:rsidR="00126830" w:rsidRPr="00C81CBF" w:rsidTr="0061150D">
        <w:trPr>
          <w:trHeight w:val="489"/>
          <w:trPrChange w:id="291" w:author="Author">
            <w:trPr>
              <w:trHeight w:val="489"/>
            </w:trPr>
          </w:trPrChange>
        </w:trPr>
        <w:tc>
          <w:tcPr>
            <w:tcW w:w="1809" w:type="dxa"/>
            <w:hideMark/>
            <w:tcPrChange w:id="292"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293" w:author="Author">
              <w:r w:rsidRPr="007B4A49" w:rsidDel="002E66C6">
                <w:rPr>
                  <w:rFonts w:ascii="Times New Roman" w:hAnsi="Times New Roman" w:cs="Times New Roman"/>
                  <w:sz w:val="20"/>
                  <w:szCs w:val="20"/>
                </w:rPr>
                <w:delText>3</w:delText>
              </w:r>
            </w:del>
            <w:ins w:id="294" w:author="Author">
              <w:r>
                <w:rPr>
                  <w:rFonts w:ascii="Times New Roman" w:hAnsi="Times New Roman" w:cs="Times New Roman"/>
                  <w:sz w:val="20"/>
                  <w:szCs w:val="20"/>
                </w:rPr>
                <w:t>2</w:t>
              </w:r>
            </w:ins>
            <w:r w:rsidRPr="007B4A49">
              <w:rPr>
                <w:rFonts w:ascii="Times New Roman" w:hAnsi="Times New Roman" w:cs="Times New Roman"/>
                <w:sz w:val="20"/>
                <w:szCs w:val="20"/>
              </w:rPr>
              <w:t>0/R0100</w:t>
            </w:r>
          </w:p>
        </w:tc>
        <w:tc>
          <w:tcPr>
            <w:tcW w:w="2835" w:type="dxa"/>
            <w:hideMark/>
            <w:tcPrChange w:id="295"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29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29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Total assets</w:t>
            </w:r>
          </w:p>
        </w:tc>
        <w:tc>
          <w:tcPr>
            <w:tcW w:w="4612" w:type="dxa"/>
            <w:tcPrChange w:id="298" w:author="Author">
              <w:tcPr>
                <w:tcW w:w="3903" w:type="dxa"/>
              </w:tcPr>
            </w:tcPrChange>
          </w:tcPr>
          <w:p w:rsidR="00126830" w:rsidRPr="00D30FF3" w:rsidRDefault="00126830">
            <w:pPr>
              <w:rPr>
                <w:rFonts w:ascii="Times New Roman" w:hAnsi="Times New Roman" w:cs="Times New Roman"/>
                <w:sz w:val="20"/>
                <w:szCs w:val="20"/>
              </w:rPr>
            </w:pPr>
            <w:ins w:id="299" w:author="Author">
              <w:r w:rsidRPr="007B4A49">
                <w:rPr>
                  <w:rFonts w:ascii="Times New Roman" w:hAnsi="Times New Roman" w:cs="Times New Roman"/>
                  <w:sz w:val="20"/>
                  <w:szCs w:val="20"/>
                </w:rPr>
                <w:t>Report the total value of the total assets</w:t>
              </w:r>
              <w:r w:rsidRPr="00886E4C">
                <w:rPr>
                  <w:rFonts w:ascii="Times New Roman" w:hAnsi="Times New Roman" w:cs="Times New Roman"/>
                  <w:sz w:val="20"/>
                  <w:szCs w:val="20"/>
                </w:rPr>
                <w:t xml:space="preserve"> f</w:t>
              </w:r>
              <w:r>
                <w:rPr>
                  <w:rFonts w:ascii="Times New Roman" w:hAnsi="Times New Roman" w:cs="Times New Roman"/>
                  <w:sz w:val="20"/>
                  <w:szCs w:val="20"/>
                </w:rPr>
                <w:t>or</w:t>
              </w:r>
              <w:r w:rsidRPr="00886E4C">
                <w:rPr>
                  <w:rFonts w:ascii="Times New Roman" w:hAnsi="Times New Roman" w:cs="Times New Roman"/>
                  <w:sz w:val="20"/>
                  <w:szCs w:val="20"/>
                </w:rPr>
                <w:t xml:space="preserve"> all currencies</w:t>
              </w:r>
              <w:r w:rsidRPr="007B4A49">
                <w:rPr>
                  <w:rFonts w:ascii="Times New Roman" w:hAnsi="Times New Roman" w:cs="Times New Roman"/>
                  <w:sz w:val="20"/>
                  <w:szCs w:val="20"/>
                </w:rPr>
                <w:t xml:space="preserve">. </w:t>
              </w:r>
            </w:ins>
            <w:del w:id="300" w:author="Author">
              <w:r w:rsidRPr="007B4A49" w:rsidDel="00126830">
                <w:rPr>
                  <w:rFonts w:ascii="Times New Roman" w:hAnsi="Times New Roman" w:cs="Times New Roman"/>
                  <w:sz w:val="20"/>
                  <w:szCs w:val="20"/>
                </w:rPr>
                <w:delText>Report the value of total assets</w:delText>
              </w:r>
              <w:r w:rsidRPr="0086167F"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86167F" w:rsidDel="00126830">
                <w:rPr>
                  <w:rFonts w:ascii="Times New Roman" w:hAnsi="Times New Roman" w:cs="Times New Roman"/>
                  <w:sz w:val="20"/>
                  <w:szCs w:val="20"/>
                </w:rPr>
                <w:delText xml:space="preserve"> the </w:delText>
              </w:r>
              <w:r w:rsidDel="00126830">
                <w:rPr>
                  <w:rFonts w:ascii="Times New Roman" w:hAnsi="Times New Roman" w:cs="Times New Roman"/>
                  <w:sz w:val="20"/>
                  <w:szCs w:val="20"/>
                </w:rPr>
                <w:delText xml:space="preserve">solvency II </w:delText>
              </w:r>
              <w:r w:rsidRPr="0086167F" w:rsidDel="00126830">
                <w:rPr>
                  <w:rFonts w:ascii="Times New Roman" w:hAnsi="Times New Roman" w:cs="Times New Roman"/>
                  <w:sz w:val="20"/>
                  <w:szCs w:val="20"/>
                </w:rPr>
                <w:delText>reporting currency</w:delText>
              </w:r>
              <w:r w:rsidDel="00126830">
                <w:rPr>
                  <w:rFonts w:ascii="Times New Roman" w:hAnsi="Times New Roman" w:cs="Times New Roman"/>
                  <w:sz w:val="20"/>
                  <w:szCs w:val="20"/>
                </w:rPr>
                <w:delText>.</w:delText>
              </w:r>
            </w:del>
          </w:p>
        </w:tc>
      </w:tr>
      <w:tr w:rsidR="00126830" w:rsidRPr="00C81CBF" w:rsidTr="0061150D">
        <w:trPr>
          <w:trHeight w:val="1016"/>
          <w:trPrChange w:id="301" w:author="Author">
            <w:trPr>
              <w:trHeight w:val="1016"/>
            </w:trPr>
          </w:trPrChange>
        </w:trPr>
        <w:tc>
          <w:tcPr>
            <w:tcW w:w="1809" w:type="dxa"/>
            <w:hideMark/>
            <w:tcPrChange w:id="302"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303" w:author="Author">
              <w:r>
                <w:rPr>
                  <w:rFonts w:ascii="Times New Roman" w:hAnsi="Times New Roman" w:cs="Times New Roman"/>
                  <w:sz w:val="20"/>
                  <w:szCs w:val="20"/>
                </w:rPr>
                <w:t>3</w:t>
              </w:r>
            </w:ins>
            <w:del w:id="304"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0/R0100</w:t>
            </w:r>
          </w:p>
        </w:tc>
        <w:tc>
          <w:tcPr>
            <w:tcW w:w="2835" w:type="dxa"/>
            <w:hideMark/>
            <w:tcPrChange w:id="305"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30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30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the</w:t>
            </w:r>
            <w:r>
              <w:rPr>
                <w:rFonts w:ascii="Times New Roman" w:hAnsi="Times New Roman" w:cs="Times New Roman"/>
                <w:sz w:val="20"/>
                <w:szCs w:val="20"/>
              </w:rPr>
              <w:t xml:space="preserve"> </w:t>
            </w:r>
            <w:del w:id="308" w:author="Author">
              <w:r w:rsidDel="003D5BF8">
                <w:rPr>
                  <w:rFonts w:ascii="Times New Roman" w:hAnsi="Times New Roman" w:cs="Times New Roman"/>
                  <w:sz w:val="20"/>
                  <w:szCs w:val="20"/>
                </w:rPr>
                <w:delText>solvency II</w:delText>
              </w:r>
            </w:del>
            <w:r w:rsidRPr="00A86DB3">
              <w:rPr>
                <w:rFonts w:ascii="Times New Roman" w:hAnsi="Times New Roman" w:cs="Times New Roman"/>
                <w:sz w:val="20"/>
                <w:szCs w:val="20"/>
              </w:rPr>
              <w:t xml:space="preserve"> 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Total assets</w:t>
            </w:r>
          </w:p>
        </w:tc>
        <w:tc>
          <w:tcPr>
            <w:tcW w:w="4612" w:type="dxa"/>
            <w:tcPrChange w:id="309" w:author="Author">
              <w:tcPr>
                <w:tcW w:w="3903" w:type="dxa"/>
              </w:tcPr>
            </w:tcPrChange>
          </w:tcPr>
          <w:p w:rsidR="00126830" w:rsidDel="00126830" w:rsidRDefault="00126830" w:rsidP="007B4A49">
            <w:pPr>
              <w:rPr>
                <w:del w:id="310" w:author="Author"/>
                <w:rFonts w:ascii="Times New Roman" w:hAnsi="Times New Roman" w:cs="Times New Roman"/>
                <w:sz w:val="20"/>
                <w:szCs w:val="20"/>
              </w:rPr>
            </w:pPr>
            <w:ins w:id="311" w:author="Author">
              <w:r w:rsidRPr="007B4A49">
                <w:rPr>
                  <w:rFonts w:ascii="Times New Roman" w:hAnsi="Times New Roman" w:cs="Times New Roman"/>
                  <w:sz w:val="20"/>
                  <w:szCs w:val="20"/>
                </w:rPr>
                <w:t>Report the value of total assets</w:t>
              </w:r>
              <w:r w:rsidRPr="0086167F">
                <w:rPr>
                  <w:rFonts w:ascii="Times New Roman" w:hAnsi="Times New Roman" w:cs="Times New Roman"/>
                  <w:sz w:val="20"/>
                  <w:szCs w:val="20"/>
                </w:rPr>
                <w:t xml:space="preserve"> f</w:t>
              </w:r>
              <w:r>
                <w:rPr>
                  <w:rFonts w:ascii="Times New Roman" w:hAnsi="Times New Roman" w:cs="Times New Roman"/>
                  <w:sz w:val="20"/>
                  <w:szCs w:val="20"/>
                </w:rPr>
                <w:t>or</w:t>
              </w:r>
              <w:r w:rsidRPr="0086167F">
                <w:rPr>
                  <w:rFonts w:ascii="Times New Roman" w:hAnsi="Times New Roman" w:cs="Times New Roman"/>
                  <w:sz w:val="20"/>
                  <w:szCs w:val="20"/>
                </w:rPr>
                <w:t xml:space="preserve"> the </w:t>
              </w:r>
              <w:del w:id="312" w:author="Author">
                <w:r w:rsidDel="003D5BF8">
                  <w:rPr>
                    <w:rFonts w:ascii="Times New Roman" w:hAnsi="Times New Roman" w:cs="Times New Roman"/>
                    <w:sz w:val="20"/>
                    <w:szCs w:val="20"/>
                  </w:rPr>
                  <w:delText>solvency II</w:delText>
                </w:r>
              </w:del>
              <w:r>
                <w:rPr>
                  <w:rFonts w:ascii="Times New Roman" w:hAnsi="Times New Roman" w:cs="Times New Roman"/>
                  <w:sz w:val="20"/>
                  <w:szCs w:val="20"/>
                </w:rPr>
                <w:t xml:space="preserve"> </w:t>
              </w:r>
              <w:r w:rsidRPr="0086167F">
                <w:rPr>
                  <w:rFonts w:ascii="Times New Roman" w:hAnsi="Times New Roman" w:cs="Times New Roman"/>
                  <w:sz w:val="20"/>
                  <w:szCs w:val="20"/>
                </w:rPr>
                <w:t>reporting currency</w:t>
              </w:r>
              <w:r>
                <w:rPr>
                  <w:rFonts w:ascii="Times New Roman" w:hAnsi="Times New Roman" w:cs="Times New Roman"/>
                  <w:sz w:val="20"/>
                  <w:szCs w:val="20"/>
                </w:rPr>
                <w:t>.</w:t>
              </w:r>
            </w:ins>
            <w:del w:id="313" w:author="Author">
              <w:r w:rsidRPr="007B4A49" w:rsidDel="00126830">
                <w:rPr>
                  <w:rFonts w:ascii="Times New Roman" w:hAnsi="Times New Roman" w:cs="Times New Roman"/>
                  <w:sz w:val="20"/>
                  <w:szCs w:val="20"/>
                </w:rPr>
                <w:delText>Report the value of total assets</w:delText>
              </w:r>
              <w:r w:rsidRPr="000940A6"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 the</w:delText>
              </w:r>
              <w:r w:rsidRPr="000940A6" w:rsidDel="00126830">
                <w:rPr>
                  <w:rFonts w:ascii="Times New Roman" w:hAnsi="Times New Roman" w:cs="Times New Roman"/>
                  <w:sz w:val="20"/>
                  <w:szCs w:val="20"/>
                </w:rPr>
                <w:delText xml:space="preserve"> remaining currencies that are not reported by currency</w:delText>
              </w:r>
              <w:r w:rsidRPr="007B4A49" w:rsidDel="00126830">
                <w:rPr>
                  <w:rFonts w:ascii="Times New Roman" w:hAnsi="Times New Roman" w:cs="Times New Roman"/>
                  <w:sz w:val="20"/>
                  <w:szCs w:val="20"/>
                </w:rPr>
                <w:delText xml:space="preserve">. </w:delText>
              </w:r>
            </w:del>
          </w:p>
          <w:p w:rsidR="00126830" w:rsidDel="00126830" w:rsidRDefault="00126830" w:rsidP="007B4A49">
            <w:pPr>
              <w:rPr>
                <w:del w:id="314"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del w:id="315" w:author="Author">
              <w:r w:rsidRPr="007B4A49" w:rsidDel="00126830">
                <w:rPr>
                  <w:rFonts w:ascii="Times New Roman" w:hAnsi="Times New Roman" w:cs="Times New Roman"/>
                  <w:sz w:val="20"/>
                  <w:szCs w:val="20"/>
                </w:rPr>
                <w:delText xml:space="preserve">This means that this cell excludes the amount reported in the </w:delText>
              </w:r>
              <w:r w:rsidDel="00126830">
                <w:rPr>
                  <w:rFonts w:ascii="Times New Roman" w:hAnsi="Times New Roman" w:cs="Times New Roman"/>
                  <w:sz w:val="20"/>
                  <w:szCs w:val="20"/>
                </w:rPr>
                <w:delText xml:space="preserve">solvency II </w:delText>
              </w:r>
              <w:r w:rsidRPr="007B4A49" w:rsidDel="00126830">
                <w:rPr>
                  <w:rFonts w:ascii="Times New Roman" w:hAnsi="Times New Roman" w:cs="Times New Roman"/>
                  <w:sz w:val="20"/>
                  <w:szCs w:val="20"/>
                </w:rPr>
                <w:delText xml:space="preserve">reporting currency (C0030/R0100) and in the currencies reported by currency (C0050/R0100). </w:delText>
              </w:r>
            </w:del>
          </w:p>
        </w:tc>
      </w:tr>
      <w:tr w:rsidR="00126830" w:rsidRPr="00C81CBF" w:rsidTr="0061150D">
        <w:trPr>
          <w:trHeight w:val="487"/>
          <w:trPrChange w:id="316" w:author="Author">
            <w:trPr>
              <w:trHeight w:val="487"/>
            </w:trPr>
          </w:trPrChange>
        </w:trPr>
        <w:tc>
          <w:tcPr>
            <w:tcW w:w="1809" w:type="dxa"/>
            <w:hideMark/>
            <w:tcPrChange w:id="317"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318" w:author="Author">
              <w:r>
                <w:rPr>
                  <w:rFonts w:ascii="Times New Roman" w:hAnsi="Times New Roman" w:cs="Times New Roman"/>
                  <w:sz w:val="20"/>
                  <w:szCs w:val="20"/>
                </w:rPr>
                <w:t>4</w:t>
              </w:r>
            </w:ins>
            <w:del w:id="319"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0/R0100</w:t>
            </w:r>
          </w:p>
        </w:tc>
        <w:tc>
          <w:tcPr>
            <w:tcW w:w="2835" w:type="dxa"/>
            <w:hideMark/>
            <w:tcPrChange w:id="320"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321"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 the</w:delText>
              </w:r>
            </w:del>
            <w:ins w:id="322" w:author="Author">
              <w:r w:rsidR="0018224F">
                <w:rPr>
                  <w:rFonts w:ascii="Times New Roman" w:hAnsi="Times New Roman" w:cs="Times New Roman"/>
                  <w:sz w:val="20"/>
                  <w:szCs w:val="20"/>
                </w:rPr>
                <w:t>of</w:t>
              </w:r>
            </w:ins>
            <w:r w:rsidRPr="00A86DB3">
              <w:rPr>
                <w:rFonts w:ascii="Times New Roman" w:hAnsi="Times New Roman" w:cs="Times New Roman"/>
                <w:sz w:val="20"/>
                <w:szCs w:val="20"/>
              </w:rPr>
              <w:t xml:space="preserve"> remaining other currencies - Total assets</w:t>
            </w:r>
          </w:p>
        </w:tc>
        <w:tc>
          <w:tcPr>
            <w:tcW w:w="4612" w:type="dxa"/>
            <w:tcPrChange w:id="323" w:author="Author">
              <w:tcPr>
                <w:tcW w:w="3903" w:type="dxa"/>
              </w:tcPr>
            </w:tcPrChange>
          </w:tcPr>
          <w:p w:rsidR="00126830" w:rsidRDefault="00126830" w:rsidP="005A0366">
            <w:pPr>
              <w:rPr>
                <w:ins w:id="324" w:author="Author"/>
                <w:rFonts w:ascii="Times New Roman" w:hAnsi="Times New Roman" w:cs="Times New Roman"/>
                <w:sz w:val="20"/>
                <w:szCs w:val="20"/>
              </w:rPr>
            </w:pPr>
            <w:ins w:id="325" w:author="Author">
              <w:r w:rsidRPr="007B4A49">
                <w:rPr>
                  <w:rFonts w:ascii="Times New Roman" w:hAnsi="Times New Roman" w:cs="Times New Roman"/>
                  <w:sz w:val="20"/>
                  <w:szCs w:val="20"/>
                </w:rPr>
                <w:t>Report the value of total assets</w:t>
              </w:r>
              <w:r w:rsidRPr="000940A6">
                <w:rPr>
                  <w:rFonts w:ascii="Times New Roman" w:hAnsi="Times New Roman" w:cs="Times New Roman"/>
                  <w:sz w:val="20"/>
                  <w:szCs w:val="20"/>
                </w:rPr>
                <w:t xml:space="preserve"> f</w:t>
              </w:r>
              <w:r>
                <w:rPr>
                  <w:rFonts w:ascii="Times New Roman" w:hAnsi="Times New Roman" w:cs="Times New Roman"/>
                  <w:sz w:val="20"/>
                  <w:szCs w:val="20"/>
                </w:rPr>
                <w:t>or the</w:t>
              </w:r>
              <w:r w:rsidRPr="000940A6">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ins>
          </w:p>
          <w:p w:rsidR="00126830" w:rsidRDefault="00126830" w:rsidP="005A0366">
            <w:pPr>
              <w:rPr>
                <w:ins w:id="326"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ins w:id="327" w:author="Author">
              <w:r w:rsidRPr="007B4A49">
                <w:rPr>
                  <w:rFonts w:ascii="Times New Roman" w:hAnsi="Times New Roman" w:cs="Times New Roman"/>
                  <w:sz w:val="20"/>
                  <w:szCs w:val="20"/>
                </w:rPr>
                <w:t xml:space="preserve">This means that this cell excludes the amount reported in the </w:t>
              </w:r>
              <w:del w:id="328" w:author="Author">
                <w:r w:rsidDel="003D5BF8">
                  <w:rPr>
                    <w:rFonts w:ascii="Times New Roman" w:hAnsi="Times New Roman" w:cs="Times New Roman"/>
                    <w:sz w:val="20"/>
                    <w:szCs w:val="20"/>
                  </w:rPr>
                  <w:delText>solvency II</w:delText>
                </w:r>
              </w:del>
              <w:r>
                <w:rPr>
                  <w:rFonts w:ascii="Times New Roman" w:hAnsi="Times New Roman" w:cs="Times New Roman"/>
                  <w:sz w:val="20"/>
                  <w:szCs w:val="20"/>
                </w:rPr>
                <w:t xml:space="preserve"> </w:t>
              </w:r>
              <w:r w:rsidRPr="007B4A49">
                <w:rPr>
                  <w:rFonts w:ascii="Times New Roman" w:hAnsi="Times New Roman" w:cs="Times New Roman"/>
                  <w:sz w:val="20"/>
                  <w:szCs w:val="20"/>
                </w:rPr>
                <w:t xml:space="preserve">reporting currency (C0030/R0100) and in the currencies reported by currency (C0050/R0100). </w:t>
              </w:r>
            </w:ins>
            <w:del w:id="329" w:author="Author">
              <w:r w:rsidRPr="007B4A49" w:rsidDel="00126830">
                <w:rPr>
                  <w:rFonts w:ascii="Times New Roman" w:hAnsi="Times New Roman" w:cs="Times New Roman"/>
                  <w:sz w:val="20"/>
                  <w:szCs w:val="20"/>
                </w:rPr>
                <w:delText>Report the value of total assets</w:delText>
              </w:r>
              <w:r w:rsidRPr="00DD3DB9"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DD3DB9" w:rsidDel="00126830">
                <w:rPr>
                  <w:rFonts w:ascii="Times New Roman" w:hAnsi="Times New Roman" w:cs="Times New Roman"/>
                  <w:sz w:val="20"/>
                  <w:szCs w:val="20"/>
                </w:rPr>
                <w:delText xml:space="preserve"> each of the currenc</w:delText>
              </w:r>
              <w:r w:rsidDel="00126830">
                <w:rPr>
                  <w:rFonts w:ascii="Times New Roman" w:hAnsi="Times New Roman" w:cs="Times New Roman"/>
                  <w:sz w:val="20"/>
                  <w:szCs w:val="20"/>
                </w:rPr>
                <w:delText>ies</w:delText>
              </w:r>
              <w:r w:rsidRPr="00DD3DB9" w:rsidDel="00126830">
                <w:rPr>
                  <w:rFonts w:ascii="Times New Roman" w:hAnsi="Times New Roman" w:cs="Times New Roman"/>
                  <w:sz w:val="20"/>
                  <w:szCs w:val="20"/>
                </w:rPr>
                <w:delText xml:space="preserve"> required to be reported separately</w:delText>
              </w:r>
              <w:r w:rsidRPr="007B4A49" w:rsidDel="00126830">
                <w:rPr>
                  <w:rFonts w:ascii="Times New Roman" w:hAnsi="Times New Roman" w:cs="Times New Roman"/>
                  <w:sz w:val="20"/>
                  <w:szCs w:val="20"/>
                </w:rPr>
                <w:delText xml:space="preserve">. </w:delText>
              </w:r>
            </w:del>
          </w:p>
        </w:tc>
      </w:tr>
      <w:tr w:rsidR="00126830" w:rsidRPr="00C81CBF" w:rsidTr="0061150D">
        <w:trPr>
          <w:trHeight w:val="629"/>
          <w:trPrChange w:id="330" w:author="Author">
            <w:trPr>
              <w:trHeight w:val="629"/>
            </w:trPr>
          </w:trPrChange>
        </w:trPr>
        <w:tc>
          <w:tcPr>
            <w:tcW w:w="1809" w:type="dxa"/>
            <w:hideMark/>
            <w:tcPrChange w:id="331"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332" w:author="Author">
              <w:r>
                <w:rPr>
                  <w:rFonts w:ascii="Times New Roman" w:hAnsi="Times New Roman" w:cs="Times New Roman"/>
                  <w:sz w:val="20"/>
                  <w:szCs w:val="20"/>
                </w:rPr>
                <w:t>5</w:t>
              </w:r>
            </w:ins>
            <w:del w:id="333"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0/R01</w:t>
            </w:r>
            <w:del w:id="334" w:author="Author">
              <w:r w:rsidRPr="007B4A49" w:rsidDel="002E66C6">
                <w:rPr>
                  <w:rFonts w:ascii="Times New Roman" w:hAnsi="Times New Roman" w:cs="Times New Roman"/>
                  <w:sz w:val="20"/>
                  <w:szCs w:val="20"/>
                </w:rPr>
                <w:delText>1</w:delText>
              </w:r>
            </w:del>
            <w:ins w:id="335" w:author="Author">
              <w:r>
                <w:rPr>
                  <w:rFonts w:ascii="Times New Roman" w:hAnsi="Times New Roman" w:cs="Times New Roman"/>
                  <w:sz w:val="20"/>
                  <w:szCs w:val="20"/>
                </w:rPr>
                <w:t>0</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336"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337"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338"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w:t>
            </w:r>
            <w:r>
              <w:rPr>
                <w:rFonts w:ascii="Times New Roman" w:hAnsi="Times New Roman" w:cs="Times New Roman"/>
                <w:sz w:val="20"/>
                <w:szCs w:val="20"/>
              </w:rPr>
              <w:t xml:space="preserve"> </w:t>
            </w:r>
            <w:r w:rsidRPr="00A86DB3">
              <w:rPr>
                <w:rFonts w:ascii="Times New Roman" w:hAnsi="Times New Roman" w:cs="Times New Roman"/>
                <w:sz w:val="20"/>
                <w:szCs w:val="20"/>
              </w:rPr>
              <w:t>- Total assets</w:t>
            </w:r>
          </w:p>
        </w:tc>
        <w:tc>
          <w:tcPr>
            <w:tcW w:w="4612" w:type="dxa"/>
            <w:tcPrChange w:id="339" w:author="Author">
              <w:tcPr>
                <w:tcW w:w="3903" w:type="dxa"/>
              </w:tcPr>
            </w:tcPrChange>
          </w:tcPr>
          <w:p w:rsidR="00126830" w:rsidRPr="00D30FF3" w:rsidRDefault="00126830">
            <w:pPr>
              <w:rPr>
                <w:rFonts w:ascii="Times New Roman" w:hAnsi="Times New Roman" w:cs="Times New Roman"/>
                <w:sz w:val="20"/>
                <w:szCs w:val="20"/>
              </w:rPr>
            </w:pPr>
            <w:ins w:id="340" w:author="Author">
              <w:r w:rsidRPr="007B4A49">
                <w:rPr>
                  <w:rFonts w:ascii="Times New Roman" w:hAnsi="Times New Roman" w:cs="Times New Roman"/>
                  <w:sz w:val="20"/>
                  <w:szCs w:val="20"/>
                </w:rPr>
                <w:t>Report the value of total assets</w:t>
              </w:r>
              <w:r w:rsidRPr="00DD3DB9">
                <w:rPr>
                  <w:rFonts w:ascii="Times New Roman" w:hAnsi="Times New Roman" w:cs="Times New Roman"/>
                  <w:sz w:val="20"/>
                  <w:szCs w:val="20"/>
                </w:rPr>
                <w:t xml:space="preserve"> f</w:t>
              </w:r>
              <w:r>
                <w:rPr>
                  <w:rFonts w:ascii="Times New Roman" w:hAnsi="Times New Roman" w:cs="Times New Roman"/>
                  <w:sz w:val="20"/>
                  <w:szCs w:val="20"/>
                </w:rPr>
                <w:t>or</w:t>
              </w:r>
              <w:r w:rsidRPr="00DD3DB9">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DD3DB9">
                <w:rPr>
                  <w:rFonts w:ascii="Times New Roman" w:hAnsi="Times New Roman" w:cs="Times New Roman"/>
                  <w:sz w:val="20"/>
                  <w:szCs w:val="20"/>
                </w:rPr>
                <w:t xml:space="preserve"> required to be reported separately</w:t>
              </w:r>
              <w:r w:rsidRPr="007B4A49">
                <w:rPr>
                  <w:rFonts w:ascii="Times New Roman" w:hAnsi="Times New Roman" w:cs="Times New Roman"/>
                  <w:sz w:val="20"/>
                  <w:szCs w:val="20"/>
                </w:rPr>
                <w:t xml:space="preserve">. </w:t>
              </w:r>
            </w:ins>
            <w:del w:id="341" w:author="Author">
              <w:r w:rsidRPr="007B4A49" w:rsidDel="00126830">
                <w:rPr>
                  <w:rFonts w:ascii="Times New Roman" w:hAnsi="Times New Roman" w:cs="Times New Roman"/>
                  <w:sz w:val="20"/>
                  <w:szCs w:val="20"/>
                </w:rPr>
                <w:delText>Report the total value of the technical provisions (excl. index-linked and unit-linked contracts)</w:delText>
              </w:r>
              <w:r w:rsidRPr="007C47E8" w:rsidDel="00126830">
                <w:rPr>
                  <w:rFonts w:ascii="Times New Roman" w:hAnsi="Times New Roman" w:cs="Times New Roman"/>
                  <w:sz w:val="20"/>
                  <w:szCs w:val="20"/>
                </w:rPr>
                <w:delText xml:space="preserve"> </w:delText>
              </w:r>
              <w:r w:rsidDel="00126830">
                <w:rPr>
                  <w:rFonts w:ascii="Times New Roman" w:hAnsi="Times New Roman" w:cs="Times New Roman"/>
                  <w:sz w:val="20"/>
                  <w:szCs w:val="20"/>
                </w:rPr>
                <w:delText>for</w:delText>
              </w:r>
              <w:r w:rsidRPr="007C47E8" w:rsidDel="00126830">
                <w:rPr>
                  <w:rFonts w:ascii="Times New Roman" w:hAnsi="Times New Roman" w:cs="Times New Roman"/>
                  <w:sz w:val="20"/>
                  <w:szCs w:val="20"/>
                </w:rPr>
                <w:delText xml:space="preserve"> all currencies</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342"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343" w:author="Author">
              <w:r w:rsidRPr="007B4A49" w:rsidDel="002E66C6">
                <w:rPr>
                  <w:rFonts w:ascii="Times New Roman" w:hAnsi="Times New Roman" w:cs="Times New Roman"/>
                  <w:sz w:val="20"/>
                  <w:szCs w:val="20"/>
                </w:rPr>
                <w:delText>3</w:delText>
              </w:r>
            </w:del>
            <w:ins w:id="344" w:author="Author">
              <w:r>
                <w:rPr>
                  <w:rFonts w:ascii="Times New Roman" w:hAnsi="Times New Roman" w:cs="Times New Roman"/>
                  <w:sz w:val="20"/>
                  <w:szCs w:val="20"/>
                </w:rPr>
                <w:t>2</w:t>
              </w:r>
            </w:ins>
            <w:r w:rsidRPr="007B4A49">
              <w:rPr>
                <w:rFonts w:ascii="Times New Roman" w:hAnsi="Times New Roman" w:cs="Times New Roman"/>
                <w:sz w:val="20"/>
                <w:szCs w:val="20"/>
              </w:rPr>
              <w:t>0/R0110</w:t>
            </w:r>
          </w:p>
        </w:tc>
        <w:tc>
          <w:tcPr>
            <w:tcW w:w="2835" w:type="dxa"/>
            <w:hideMark/>
            <w:tcPrChange w:id="345" w:author="Author">
              <w:tcPr>
                <w:tcW w:w="3544" w:type="dxa"/>
                <w:hideMark/>
              </w:tcPr>
            </w:tcPrChange>
          </w:tcPr>
          <w:p w:rsidR="00126830" w:rsidRPr="00D30FF3" w:rsidRDefault="00126830" w:rsidP="0019027A">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34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34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Technical provisions (excl</w:t>
            </w:r>
            <w:del w:id="348" w:author="Author">
              <w:r w:rsidRPr="00A86DB3" w:rsidDel="0019027A">
                <w:rPr>
                  <w:rFonts w:ascii="Times New Roman" w:hAnsi="Times New Roman" w:cs="Times New Roman"/>
                  <w:sz w:val="20"/>
                  <w:szCs w:val="20"/>
                </w:rPr>
                <w:delText>.</w:delText>
              </w:r>
            </w:del>
            <w:ins w:id="349" w:author="Author">
              <w:r w:rsidR="0019027A">
                <w:rPr>
                  <w:rFonts w:ascii="Times New Roman" w:hAnsi="Times New Roman" w:cs="Times New Roman"/>
                  <w:sz w:val="20"/>
                  <w:szCs w:val="20"/>
                </w:rPr>
                <w:t>uding</w:t>
              </w:r>
            </w:ins>
            <w:r w:rsidRPr="00A86DB3">
              <w:rPr>
                <w:rFonts w:ascii="Times New Roman" w:hAnsi="Times New Roman" w:cs="Times New Roman"/>
                <w:sz w:val="20"/>
                <w:szCs w:val="20"/>
              </w:rPr>
              <w:t xml:space="preserve"> index-linked and unit-linked contracts)</w:t>
            </w:r>
          </w:p>
        </w:tc>
        <w:tc>
          <w:tcPr>
            <w:tcW w:w="4612" w:type="dxa"/>
            <w:tcPrChange w:id="350" w:author="Author">
              <w:tcPr>
                <w:tcW w:w="3903" w:type="dxa"/>
              </w:tcPr>
            </w:tcPrChange>
          </w:tcPr>
          <w:p w:rsidR="00126830" w:rsidRPr="00D30FF3" w:rsidRDefault="00126830" w:rsidP="009133E3">
            <w:pPr>
              <w:rPr>
                <w:rFonts w:ascii="Times New Roman" w:hAnsi="Times New Roman" w:cs="Times New Roman"/>
                <w:sz w:val="20"/>
                <w:szCs w:val="20"/>
              </w:rPr>
            </w:pPr>
            <w:ins w:id="351" w:author="Author">
              <w:r w:rsidRPr="007B4A49">
                <w:rPr>
                  <w:rFonts w:ascii="Times New Roman" w:hAnsi="Times New Roman" w:cs="Times New Roman"/>
                  <w:sz w:val="20"/>
                  <w:szCs w:val="20"/>
                </w:rPr>
                <w:t>Report the total value of the technical provisions (excl. index-linked and unit-linked contracts)</w:t>
              </w:r>
              <w:r w:rsidRPr="007C47E8">
                <w:rPr>
                  <w:rFonts w:ascii="Times New Roman" w:hAnsi="Times New Roman" w:cs="Times New Roman"/>
                  <w:sz w:val="20"/>
                  <w:szCs w:val="20"/>
                </w:rPr>
                <w:t xml:space="preserve"> </w:t>
              </w:r>
              <w:r>
                <w:rPr>
                  <w:rFonts w:ascii="Times New Roman" w:hAnsi="Times New Roman" w:cs="Times New Roman"/>
                  <w:sz w:val="20"/>
                  <w:szCs w:val="20"/>
                </w:rPr>
                <w:t>for</w:t>
              </w:r>
              <w:r w:rsidRPr="007C47E8">
                <w:rPr>
                  <w:rFonts w:ascii="Times New Roman" w:hAnsi="Times New Roman" w:cs="Times New Roman"/>
                  <w:sz w:val="20"/>
                  <w:szCs w:val="20"/>
                </w:rPr>
                <w:t xml:space="preserve"> all currencies</w:t>
              </w:r>
              <w:r>
                <w:rPr>
                  <w:rFonts w:ascii="Times New Roman" w:hAnsi="Times New Roman" w:cs="Times New Roman"/>
                  <w:sz w:val="20"/>
                  <w:szCs w:val="20"/>
                </w:rPr>
                <w:t>.</w:t>
              </w:r>
            </w:ins>
            <w:del w:id="352" w:author="Author">
              <w:r w:rsidRPr="007B4A49" w:rsidDel="00126830">
                <w:rPr>
                  <w:rFonts w:ascii="Times New Roman" w:hAnsi="Times New Roman" w:cs="Times New Roman"/>
                  <w:sz w:val="20"/>
                  <w:szCs w:val="20"/>
                </w:rPr>
                <w:delText>Report the value of the technical provisions (excl. index-linked and unit-linked contracts)</w:delText>
              </w:r>
              <w:r w:rsidRPr="00757EB4"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757EB4" w:rsidDel="00126830">
                <w:rPr>
                  <w:rFonts w:ascii="Times New Roman" w:hAnsi="Times New Roman" w:cs="Times New Roman"/>
                  <w:sz w:val="20"/>
                  <w:szCs w:val="20"/>
                </w:rPr>
                <w:delText xml:space="preserve"> the </w:delText>
              </w:r>
              <w:r w:rsidDel="00126830">
                <w:rPr>
                  <w:rFonts w:ascii="Times New Roman" w:hAnsi="Times New Roman" w:cs="Times New Roman"/>
                  <w:sz w:val="20"/>
                  <w:szCs w:val="20"/>
                </w:rPr>
                <w:delText xml:space="preserve">solvency II </w:delText>
              </w:r>
              <w:r w:rsidRPr="00757EB4" w:rsidDel="00126830">
                <w:rPr>
                  <w:rFonts w:ascii="Times New Roman" w:hAnsi="Times New Roman" w:cs="Times New Roman"/>
                  <w:sz w:val="20"/>
                  <w:szCs w:val="20"/>
                </w:rPr>
                <w:delText>reporting currency</w:delText>
              </w:r>
            </w:del>
          </w:p>
        </w:tc>
      </w:tr>
      <w:tr w:rsidR="00126830" w:rsidRPr="00C81CBF" w:rsidTr="0061150D">
        <w:tc>
          <w:tcPr>
            <w:tcW w:w="1809" w:type="dxa"/>
            <w:hideMark/>
            <w:tcPrChange w:id="353" w:author="Author">
              <w:tcPr>
                <w:tcW w:w="1809" w:type="dxa"/>
                <w:hideMark/>
              </w:tcPr>
            </w:tcPrChange>
          </w:tcPr>
          <w:p w:rsidR="00126830" w:rsidRPr="00D30FF3" w:rsidRDefault="00126830" w:rsidP="00E37EC2">
            <w:pPr>
              <w:rPr>
                <w:rFonts w:ascii="Times New Roman" w:hAnsi="Times New Roman" w:cs="Times New Roman"/>
                <w:sz w:val="20"/>
                <w:szCs w:val="20"/>
              </w:rPr>
            </w:pPr>
            <w:r w:rsidRPr="007B4A49">
              <w:rPr>
                <w:rFonts w:ascii="Times New Roman" w:hAnsi="Times New Roman" w:cs="Times New Roman"/>
                <w:sz w:val="20"/>
                <w:szCs w:val="20"/>
              </w:rPr>
              <w:t>C00</w:t>
            </w:r>
            <w:ins w:id="354" w:author="Author">
              <w:r>
                <w:rPr>
                  <w:rFonts w:ascii="Times New Roman" w:hAnsi="Times New Roman" w:cs="Times New Roman"/>
                  <w:sz w:val="20"/>
                  <w:szCs w:val="20"/>
                </w:rPr>
                <w:t>3</w:t>
              </w:r>
            </w:ins>
            <w:del w:id="355"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0/R0110</w:t>
            </w:r>
          </w:p>
        </w:tc>
        <w:tc>
          <w:tcPr>
            <w:tcW w:w="2835" w:type="dxa"/>
            <w:hideMark/>
            <w:tcPrChange w:id="356" w:author="Author">
              <w:tcPr>
                <w:tcW w:w="3544" w:type="dxa"/>
                <w:hideMark/>
              </w:tcPr>
            </w:tcPrChange>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357"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358"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 xml:space="preserve">the </w:t>
            </w:r>
            <w:del w:id="359" w:author="Author">
              <w:r w:rsidDel="003D5BF8">
                <w:rPr>
                  <w:rFonts w:ascii="Times New Roman" w:hAnsi="Times New Roman" w:cs="Times New Roman"/>
                  <w:sz w:val="20"/>
                  <w:szCs w:val="20"/>
                </w:rPr>
                <w:delText xml:space="preserve">solvency II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Technical provisions (excl</w:t>
            </w:r>
            <w:ins w:id="360" w:author="Author">
              <w:r w:rsidR="0019027A">
                <w:rPr>
                  <w:rFonts w:ascii="Times New Roman" w:hAnsi="Times New Roman" w:cs="Times New Roman"/>
                  <w:sz w:val="20"/>
                  <w:szCs w:val="20"/>
                </w:rPr>
                <w:t>uding</w:t>
              </w:r>
            </w:ins>
            <w:del w:id="361" w:author="Author">
              <w:r w:rsidRPr="00A86DB3" w:rsidDel="0019027A">
                <w:rPr>
                  <w:rFonts w:ascii="Times New Roman" w:hAnsi="Times New Roman" w:cs="Times New Roman"/>
                  <w:sz w:val="20"/>
                  <w:szCs w:val="20"/>
                </w:rPr>
                <w:delText>.</w:delText>
              </w:r>
            </w:del>
            <w:r w:rsidRPr="00A86DB3">
              <w:rPr>
                <w:rFonts w:ascii="Times New Roman" w:hAnsi="Times New Roman" w:cs="Times New Roman"/>
                <w:sz w:val="20"/>
                <w:szCs w:val="20"/>
              </w:rPr>
              <w:t xml:space="preserve"> index-linked and unit-linked contracts)</w:t>
            </w:r>
          </w:p>
        </w:tc>
        <w:tc>
          <w:tcPr>
            <w:tcW w:w="4612" w:type="dxa"/>
            <w:tcPrChange w:id="362" w:author="Author">
              <w:tcPr>
                <w:tcW w:w="3903" w:type="dxa"/>
              </w:tcPr>
            </w:tcPrChange>
          </w:tcPr>
          <w:p w:rsidR="00126830" w:rsidRPr="007B4A49" w:rsidDel="00126830" w:rsidRDefault="00126830" w:rsidP="007B4A49">
            <w:pPr>
              <w:rPr>
                <w:del w:id="363" w:author="Author"/>
                <w:rFonts w:ascii="Times New Roman" w:hAnsi="Times New Roman" w:cs="Times New Roman"/>
                <w:sz w:val="20"/>
                <w:szCs w:val="20"/>
              </w:rPr>
            </w:pPr>
            <w:ins w:id="364" w:author="Author">
              <w:r w:rsidRPr="007B4A49">
                <w:rPr>
                  <w:rFonts w:ascii="Times New Roman" w:hAnsi="Times New Roman" w:cs="Times New Roman"/>
                  <w:sz w:val="20"/>
                  <w:szCs w:val="20"/>
                </w:rPr>
                <w:t>Report the value of the technical provisions (excl. index-linked and unit-linked contracts)</w:t>
              </w:r>
              <w:r w:rsidRPr="00757EB4">
                <w:rPr>
                  <w:rFonts w:ascii="Times New Roman" w:hAnsi="Times New Roman" w:cs="Times New Roman"/>
                  <w:sz w:val="20"/>
                  <w:szCs w:val="20"/>
                </w:rPr>
                <w:t xml:space="preserve"> f</w:t>
              </w:r>
              <w:r>
                <w:rPr>
                  <w:rFonts w:ascii="Times New Roman" w:hAnsi="Times New Roman" w:cs="Times New Roman"/>
                  <w:sz w:val="20"/>
                  <w:szCs w:val="20"/>
                </w:rPr>
                <w:t>or</w:t>
              </w:r>
              <w:r w:rsidRPr="00757EB4">
                <w:rPr>
                  <w:rFonts w:ascii="Times New Roman" w:hAnsi="Times New Roman" w:cs="Times New Roman"/>
                  <w:sz w:val="20"/>
                  <w:szCs w:val="20"/>
                </w:rPr>
                <w:t xml:space="preserve"> the </w:t>
              </w:r>
              <w:del w:id="365" w:author="Author">
                <w:r w:rsidDel="003D5BF8">
                  <w:rPr>
                    <w:rFonts w:ascii="Times New Roman" w:hAnsi="Times New Roman" w:cs="Times New Roman"/>
                    <w:sz w:val="20"/>
                    <w:szCs w:val="20"/>
                  </w:rPr>
                  <w:delText xml:space="preserve">solvency II </w:delText>
                </w:r>
              </w:del>
              <w:r w:rsidRPr="00757EB4">
                <w:rPr>
                  <w:rFonts w:ascii="Times New Roman" w:hAnsi="Times New Roman" w:cs="Times New Roman"/>
                  <w:sz w:val="20"/>
                  <w:szCs w:val="20"/>
                </w:rPr>
                <w:t>reporting currency</w:t>
              </w:r>
            </w:ins>
            <w:del w:id="366" w:author="Author">
              <w:r w:rsidRPr="007B4A49" w:rsidDel="00126830">
                <w:rPr>
                  <w:rFonts w:ascii="Times New Roman" w:hAnsi="Times New Roman" w:cs="Times New Roman"/>
                  <w:sz w:val="20"/>
                  <w:szCs w:val="20"/>
                </w:rPr>
                <w:delText xml:space="preserve">Report the total value of the technical provisions (excl. index-linked and unit-linked contracts) </w:delText>
              </w:r>
              <w:r w:rsidRPr="00030E3F" w:rsidDel="00126830">
                <w:rPr>
                  <w:rFonts w:ascii="Times New Roman" w:hAnsi="Times New Roman" w:cs="Times New Roman"/>
                  <w:sz w:val="20"/>
                  <w:szCs w:val="20"/>
                </w:rPr>
                <w:delText>f</w:delText>
              </w:r>
              <w:r w:rsidDel="00126830">
                <w:rPr>
                  <w:rFonts w:ascii="Times New Roman" w:hAnsi="Times New Roman" w:cs="Times New Roman"/>
                  <w:sz w:val="20"/>
                  <w:szCs w:val="20"/>
                </w:rPr>
                <w:delText>or the</w:delText>
              </w:r>
              <w:r w:rsidRPr="00030E3F" w:rsidDel="00126830">
                <w:rPr>
                  <w:rFonts w:ascii="Times New Roman" w:hAnsi="Times New Roman" w:cs="Times New Roman"/>
                  <w:sz w:val="20"/>
                  <w:szCs w:val="20"/>
                </w:rPr>
                <w:delText xml:space="preserve"> remaining currencies that are not reported by currency</w:delText>
              </w:r>
              <w:r w:rsidDel="00126830">
                <w:rPr>
                  <w:rFonts w:ascii="Times New Roman" w:hAnsi="Times New Roman" w:cs="Times New Roman"/>
                  <w:sz w:val="20"/>
                  <w:szCs w:val="20"/>
                </w:rPr>
                <w:delText>.</w:delText>
              </w:r>
            </w:del>
          </w:p>
          <w:p w:rsidR="00126830" w:rsidRPr="007B4A49" w:rsidDel="00126830" w:rsidRDefault="00126830" w:rsidP="007B4A49">
            <w:pPr>
              <w:rPr>
                <w:del w:id="367" w:author="Author"/>
                <w:rFonts w:ascii="Times New Roman" w:hAnsi="Times New Roman" w:cs="Times New Roman"/>
                <w:sz w:val="20"/>
                <w:szCs w:val="20"/>
              </w:rPr>
            </w:pPr>
          </w:p>
          <w:p w:rsidR="00126830" w:rsidRPr="00D30FF3" w:rsidRDefault="00126830" w:rsidP="00001CB0">
            <w:pPr>
              <w:rPr>
                <w:rFonts w:ascii="Times New Roman" w:hAnsi="Times New Roman" w:cs="Times New Roman"/>
                <w:sz w:val="20"/>
                <w:szCs w:val="20"/>
              </w:rPr>
            </w:pPr>
            <w:del w:id="368" w:author="Author">
              <w:r w:rsidRPr="007B4A49" w:rsidDel="00126830">
                <w:rPr>
                  <w:rFonts w:ascii="Times New Roman" w:hAnsi="Times New Roman" w:cs="Times New Roman"/>
                  <w:sz w:val="20"/>
                  <w:szCs w:val="20"/>
                </w:rPr>
                <w:delText xml:space="preserve">This means that this cell excludes the amount reported in the </w:delText>
              </w:r>
              <w:r w:rsidDel="00126830">
                <w:rPr>
                  <w:rFonts w:ascii="Times New Roman" w:hAnsi="Times New Roman" w:cs="Times New Roman"/>
                  <w:sz w:val="20"/>
                  <w:szCs w:val="20"/>
                </w:rPr>
                <w:delText xml:space="preserve">solvency II </w:delText>
              </w:r>
              <w:r w:rsidRPr="007B4A49" w:rsidDel="00126830">
                <w:rPr>
                  <w:rFonts w:ascii="Times New Roman" w:hAnsi="Times New Roman" w:cs="Times New Roman"/>
                  <w:sz w:val="20"/>
                  <w:szCs w:val="20"/>
                </w:rPr>
                <w:delText xml:space="preserve">reporting currency (C0030/R0110) and in the currencies reported by currency (C0050/R0110). </w:delText>
              </w:r>
            </w:del>
          </w:p>
        </w:tc>
      </w:tr>
      <w:tr w:rsidR="00126830" w:rsidRPr="00C81CBF" w:rsidTr="0061150D">
        <w:tc>
          <w:tcPr>
            <w:tcW w:w="1809" w:type="dxa"/>
            <w:hideMark/>
            <w:tcPrChange w:id="369"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370" w:author="Author">
              <w:r>
                <w:rPr>
                  <w:rFonts w:ascii="Times New Roman" w:hAnsi="Times New Roman" w:cs="Times New Roman"/>
                  <w:sz w:val="20"/>
                  <w:szCs w:val="20"/>
                </w:rPr>
                <w:t>4</w:t>
              </w:r>
            </w:ins>
            <w:del w:id="371"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0/R0110</w:t>
            </w:r>
          </w:p>
        </w:tc>
        <w:tc>
          <w:tcPr>
            <w:tcW w:w="2835" w:type="dxa"/>
            <w:hideMark/>
            <w:tcPrChange w:id="372" w:author="Author">
              <w:tcPr>
                <w:tcW w:w="3544" w:type="dxa"/>
                <w:hideMark/>
              </w:tcPr>
            </w:tcPrChange>
          </w:tcPr>
          <w:p w:rsidR="00126830" w:rsidRPr="00D30FF3" w:rsidRDefault="00126830" w:rsidP="00001CB0">
            <w:pPr>
              <w:rPr>
                <w:rFonts w:ascii="Times New Roman" w:hAnsi="Times New Roman" w:cs="Times New Roman"/>
                <w:sz w:val="20"/>
                <w:szCs w:val="20"/>
              </w:rPr>
            </w:pPr>
            <w:r w:rsidRPr="00A86DB3">
              <w:rPr>
                <w:rFonts w:ascii="Times New Roman" w:hAnsi="Times New Roman" w:cs="Times New Roman"/>
                <w:sz w:val="20"/>
                <w:szCs w:val="20"/>
              </w:rPr>
              <w:t xml:space="preserve">Value </w:t>
            </w:r>
            <w:ins w:id="373" w:author="Author">
              <w:r w:rsidR="0018224F">
                <w:rPr>
                  <w:rFonts w:ascii="Times New Roman" w:hAnsi="Times New Roman" w:cs="Times New Roman"/>
                  <w:sz w:val="20"/>
                  <w:szCs w:val="20"/>
                </w:rPr>
                <w:t>of</w:t>
              </w:r>
            </w:ins>
            <w:del w:id="374"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 the</w:delText>
              </w:r>
            </w:del>
            <w:r w:rsidRPr="00A86DB3">
              <w:rPr>
                <w:rFonts w:ascii="Times New Roman" w:hAnsi="Times New Roman" w:cs="Times New Roman"/>
                <w:sz w:val="20"/>
                <w:szCs w:val="20"/>
              </w:rPr>
              <w:t xml:space="preserve"> remaining other currencies - Technical provisions (excl</w:t>
            </w:r>
            <w:ins w:id="375" w:author="Author">
              <w:r w:rsidR="0019027A">
                <w:rPr>
                  <w:rFonts w:ascii="Times New Roman" w:hAnsi="Times New Roman" w:cs="Times New Roman"/>
                  <w:sz w:val="20"/>
                  <w:szCs w:val="20"/>
                </w:rPr>
                <w:t>uding</w:t>
              </w:r>
            </w:ins>
            <w:del w:id="376" w:author="Author">
              <w:r w:rsidRPr="00A86DB3" w:rsidDel="0019027A">
                <w:rPr>
                  <w:rFonts w:ascii="Times New Roman" w:hAnsi="Times New Roman" w:cs="Times New Roman"/>
                  <w:sz w:val="20"/>
                  <w:szCs w:val="20"/>
                </w:rPr>
                <w:delText>.</w:delText>
              </w:r>
            </w:del>
            <w:r w:rsidRPr="00A86DB3">
              <w:rPr>
                <w:rFonts w:ascii="Times New Roman" w:hAnsi="Times New Roman" w:cs="Times New Roman"/>
                <w:sz w:val="20"/>
                <w:szCs w:val="20"/>
              </w:rPr>
              <w:t xml:space="preserve"> index-linked and unit-linked contracts)</w:t>
            </w:r>
          </w:p>
        </w:tc>
        <w:tc>
          <w:tcPr>
            <w:tcW w:w="4612" w:type="dxa"/>
            <w:tcPrChange w:id="377" w:author="Author">
              <w:tcPr>
                <w:tcW w:w="3903" w:type="dxa"/>
              </w:tcPr>
            </w:tcPrChange>
          </w:tcPr>
          <w:p w:rsidR="00126830" w:rsidRPr="007B4A49" w:rsidRDefault="00126830" w:rsidP="005A0366">
            <w:pPr>
              <w:rPr>
                <w:ins w:id="378" w:author="Author"/>
                <w:rFonts w:ascii="Times New Roman" w:hAnsi="Times New Roman" w:cs="Times New Roman"/>
                <w:sz w:val="20"/>
                <w:szCs w:val="20"/>
              </w:rPr>
            </w:pPr>
            <w:ins w:id="379" w:author="Author">
              <w:r w:rsidRPr="007B4A49">
                <w:rPr>
                  <w:rFonts w:ascii="Times New Roman" w:hAnsi="Times New Roman" w:cs="Times New Roman"/>
                  <w:sz w:val="20"/>
                  <w:szCs w:val="20"/>
                </w:rPr>
                <w:t xml:space="preserve">Report the total value of the technical provisions (excl. index-linked and unit-linked contracts) </w:t>
              </w:r>
              <w:r w:rsidRPr="00030E3F">
                <w:rPr>
                  <w:rFonts w:ascii="Times New Roman" w:hAnsi="Times New Roman" w:cs="Times New Roman"/>
                  <w:sz w:val="20"/>
                  <w:szCs w:val="20"/>
                </w:rPr>
                <w:t>f</w:t>
              </w:r>
              <w:r>
                <w:rPr>
                  <w:rFonts w:ascii="Times New Roman" w:hAnsi="Times New Roman" w:cs="Times New Roman"/>
                  <w:sz w:val="20"/>
                  <w:szCs w:val="20"/>
                </w:rPr>
                <w:t>or the</w:t>
              </w:r>
              <w:r w:rsidRPr="00030E3F">
                <w:rPr>
                  <w:rFonts w:ascii="Times New Roman" w:hAnsi="Times New Roman" w:cs="Times New Roman"/>
                  <w:sz w:val="20"/>
                  <w:szCs w:val="20"/>
                </w:rPr>
                <w:t xml:space="preserve"> remaining currencies that are not reported by currency</w:t>
              </w:r>
              <w:r>
                <w:rPr>
                  <w:rFonts w:ascii="Times New Roman" w:hAnsi="Times New Roman" w:cs="Times New Roman"/>
                  <w:sz w:val="20"/>
                  <w:szCs w:val="20"/>
                </w:rPr>
                <w:t>.</w:t>
              </w:r>
            </w:ins>
          </w:p>
          <w:p w:rsidR="00126830" w:rsidRPr="007B4A49" w:rsidRDefault="00126830" w:rsidP="005A0366">
            <w:pPr>
              <w:rPr>
                <w:ins w:id="380"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ins w:id="381" w:author="Author">
              <w:r w:rsidRPr="007B4A49">
                <w:rPr>
                  <w:rFonts w:ascii="Times New Roman" w:hAnsi="Times New Roman" w:cs="Times New Roman"/>
                  <w:sz w:val="20"/>
                  <w:szCs w:val="20"/>
                </w:rPr>
                <w:t>This means that this cell excludes the amount reported in the</w:t>
              </w:r>
              <w:del w:id="382" w:author="Author">
                <w:r w:rsidRPr="007B4A49" w:rsidDel="003D5BF8">
                  <w:rPr>
                    <w:rFonts w:ascii="Times New Roman" w:hAnsi="Times New Roman" w:cs="Times New Roman"/>
                    <w:sz w:val="20"/>
                    <w:szCs w:val="20"/>
                  </w:rPr>
                  <w:delText xml:space="preserve"> </w:delText>
                </w:r>
                <w:r w:rsidDel="003D5BF8">
                  <w:rPr>
                    <w:rFonts w:ascii="Times New Roman" w:hAnsi="Times New Roman" w:cs="Times New Roman"/>
                    <w:sz w:val="20"/>
                    <w:szCs w:val="20"/>
                  </w:rPr>
                  <w:delText>solvency II</w:delText>
                </w:r>
              </w:del>
              <w:r>
                <w:rPr>
                  <w:rFonts w:ascii="Times New Roman" w:hAnsi="Times New Roman" w:cs="Times New Roman"/>
                  <w:sz w:val="20"/>
                  <w:szCs w:val="20"/>
                </w:rPr>
                <w:t xml:space="preserve"> </w:t>
              </w:r>
              <w:r w:rsidRPr="007B4A49">
                <w:rPr>
                  <w:rFonts w:ascii="Times New Roman" w:hAnsi="Times New Roman" w:cs="Times New Roman"/>
                  <w:sz w:val="20"/>
                  <w:szCs w:val="20"/>
                </w:rPr>
                <w:t xml:space="preserve">reporting currency (C0030/R0110) and in the currencies reported by currency (C0050/R0110). </w:t>
              </w:r>
            </w:ins>
            <w:del w:id="383" w:author="Author">
              <w:r w:rsidRPr="007B4A49" w:rsidDel="00126830">
                <w:rPr>
                  <w:rFonts w:ascii="Times New Roman" w:hAnsi="Times New Roman" w:cs="Times New Roman"/>
                  <w:sz w:val="20"/>
                  <w:szCs w:val="20"/>
                </w:rPr>
                <w:delText>Report the value of the Technical provisions (excl. index-linked and unit-linked contracts)</w:delText>
              </w:r>
              <w:r w:rsidRPr="00BD465C"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BD465C" w:rsidDel="00126830">
                <w:rPr>
                  <w:rFonts w:ascii="Times New Roman" w:hAnsi="Times New Roman" w:cs="Times New Roman"/>
                  <w:sz w:val="20"/>
                  <w:szCs w:val="20"/>
                </w:rPr>
                <w:delText xml:space="preserve"> each of the currenc</w:delText>
              </w:r>
              <w:r w:rsidDel="00126830">
                <w:rPr>
                  <w:rFonts w:ascii="Times New Roman" w:hAnsi="Times New Roman" w:cs="Times New Roman"/>
                  <w:sz w:val="20"/>
                  <w:szCs w:val="20"/>
                </w:rPr>
                <w:delText>ies</w:delText>
              </w:r>
              <w:r w:rsidRPr="00BD465C" w:rsidDel="00126830">
                <w:rPr>
                  <w:rFonts w:ascii="Times New Roman" w:hAnsi="Times New Roman" w:cs="Times New Roman"/>
                  <w:sz w:val="20"/>
                  <w:szCs w:val="20"/>
                </w:rPr>
                <w:delText xml:space="preserve"> required to be reported separately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384"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385" w:author="Author">
              <w:r>
                <w:rPr>
                  <w:rFonts w:ascii="Times New Roman" w:hAnsi="Times New Roman" w:cs="Times New Roman"/>
                  <w:sz w:val="20"/>
                  <w:szCs w:val="20"/>
                </w:rPr>
                <w:t>5</w:t>
              </w:r>
            </w:ins>
            <w:del w:id="386"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0/R01</w:t>
            </w:r>
            <w:del w:id="387" w:author="Author">
              <w:r w:rsidRPr="007B4A49" w:rsidDel="002E66C6">
                <w:rPr>
                  <w:rFonts w:ascii="Times New Roman" w:hAnsi="Times New Roman" w:cs="Times New Roman"/>
                  <w:sz w:val="20"/>
                  <w:szCs w:val="20"/>
                </w:rPr>
                <w:delText>2</w:delText>
              </w:r>
            </w:del>
            <w:ins w:id="388" w:author="Author">
              <w:r>
                <w:rPr>
                  <w:rFonts w:ascii="Times New Roman" w:hAnsi="Times New Roman" w:cs="Times New Roman"/>
                  <w:sz w:val="20"/>
                  <w:szCs w:val="20"/>
                </w:rPr>
                <w:t>1</w:t>
              </w:r>
            </w:ins>
            <w:r w:rsidRPr="007B4A49">
              <w:rPr>
                <w:rFonts w:ascii="Times New Roman" w:hAnsi="Times New Roman" w:cs="Times New Roman"/>
                <w:sz w:val="20"/>
                <w:szCs w:val="20"/>
              </w:rPr>
              <w:t>0</w:t>
            </w:r>
          </w:p>
          <w:p w:rsidR="00126830" w:rsidRPr="00D30FF3" w:rsidRDefault="00126830" w:rsidP="00E37EC2">
            <w:pPr>
              <w:rPr>
                <w:rFonts w:ascii="Times New Roman" w:hAnsi="Times New Roman" w:cs="Times New Roman"/>
                <w:sz w:val="20"/>
                <w:szCs w:val="20"/>
              </w:rPr>
            </w:pPr>
          </w:p>
        </w:tc>
        <w:tc>
          <w:tcPr>
            <w:tcW w:w="2835" w:type="dxa"/>
            <w:hideMark/>
            <w:tcPrChange w:id="389" w:author="Author">
              <w:tcPr>
                <w:tcW w:w="3544" w:type="dxa"/>
                <w:hideMark/>
              </w:tcPr>
            </w:tcPrChange>
          </w:tcPr>
          <w:p w:rsidR="00126830" w:rsidRPr="00D30FF3" w:rsidRDefault="00126830" w:rsidP="0019027A">
            <w:pPr>
              <w:rPr>
                <w:rFonts w:ascii="Times New Roman" w:hAnsi="Times New Roman" w:cs="Times New Roman"/>
                <w:sz w:val="20"/>
                <w:szCs w:val="20"/>
              </w:rPr>
            </w:pPr>
            <w:r w:rsidRPr="00A86DB3">
              <w:rPr>
                <w:rFonts w:ascii="Times New Roman" w:hAnsi="Times New Roman" w:cs="Times New Roman"/>
                <w:sz w:val="20"/>
                <w:szCs w:val="20"/>
              </w:rPr>
              <w:t xml:space="preserve">Value </w:t>
            </w:r>
            <w:ins w:id="390" w:author="Author">
              <w:r w:rsidR="0018224F">
                <w:rPr>
                  <w:rFonts w:ascii="Times New Roman" w:hAnsi="Times New Roman" w:cs="Times New Roman"/>
                  <w:sz w:val="20"/>
                  <w:szCs w:val="20"/>
                </w:rPr>
                <w:t>of</w:t>
              </w:r>
            </w:ins>
            <w:del w:id="391"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del>
            <w:r w:rsidRPr="00A86DB3">
              <w:rPr>
                <w:rFonts w:ascii="Times New Roman" w:hAnsi="Times New Roman" w:cs="Times New Roman"/>
                <w:sz w:val="20"/>
                <w:szCs w:val="20"/>
              </w:rPr>
              <w:t xml:space="preserve"> material currencies - Technical provisions (excl</w:t>
            </w:r>
            <w:ins w:id="392" w:author="Author">
              <w:r w:rsidR="0019027A">
                <w:rPr>
                  <w:rFonts w:ascii="Times New Roman" w:hAnsi="Times New Roman" w:cs="Times New Roman"/>
                  <w:sz w:val="20"/>
                  <w:szCs w:val="20"/>
                </w:rPr>
                <w:t>uding</w:t>
              </w:r>
            </w:ins>
            <w:del w:id="393" w:author="Author">
              <w:r w:rsidRPr="00A86DB3" w:rsidDel="0019027A">
                <w:rPr>
                  <w:rFonts w:ascii="Times New Roman" w:hAnsi="Times New Roman" w:cs="Times New Roman"/>
                  <w:sz w:val="20"/>
                  <w:szCs w:val="20"/>
                </w:rPr>
                <w:delText>.</w:delText>
              </w:r>
            </w:del>
            <w:r w:rsidRPr="00A86DB3">
              <w:rPr>
                <w:rFonts w:ascii="Times New Roman" w:hAnsi="Times New Roman" w:cs="Times New Roman"/>
                <w:sz w:val="20"/>
                <w:szCs w:val="20"/>
              </w:rPr>
              <w:t xml:space="preserve"> index-linked and unit-linked contracts)</w:t>
            </w:r>
          </w:p>
        </w:tc>
        <w:tc>
          <w:tcPr>
            <w:tcW w:w="4612" w:type="dxa"/>
            <w:tcPrChange w:id="394" w:author="Author">
              <w:tcPr>
                <w:tcW w:w="3903" w:type="dxa"/>
              </w:tcPr>
            </w:tcPrChange>
          </w:tcPr>
          <w:p w:rsidR="00126830" w:rsidRPr="00D30FF3" w:rsidRDefault="00126830" w:rsidP="002E10A4">
            <w:pPr>
              <w:rPr>
                <w:rFonts w:ascii="Times New Roman" w:hAnsi="Times New Roman" w:cs="Times New Roman"/>
                <w:sz w:val="20"/>
                <w:szCs w:val="20"/>
              </w:rPr>
            </w:pPr>
            <w:ins w:id="395" w:author="Author">
              <w:r w:rsidRPr="007B4A49">
                <w:rPr>
                  <w:rFonts w:ascii="Times New Roman" w:hAnsi="Times New Roman" w:cs="Times New Roman"/>
                  <w:sz w:val="20"/>
                  <w:szCs w:val="20"/>
                </w:rPr>
                <w:t>Report the value of the Technical provisions (excl. index-linked and unit-linked contracts)</w:t>
              </w:r>
              <w:r w:rsidRPr="00BD465C">
                <w:rPr>
                  <w:rFonts w:ascii="Times New Roman" w:hAnsi="Times New Roman" w:cs="Times New Roman"/>
                  <w:sz w:val="20"/>
                  <w:szCs w:val="20"/>
                </w:rPr>
                <w:t xml:space="preserve"> f</w:t>
              </w:r>
              <w:r>
                <w:rPr>
                  <w:rFonts w:ascii="Times New Roman" w:hAnsi="Times New Roman" w:cs="Times New Roman"/>
                  <w:sz w:val="20"/>
                  <w:szCs w:val="20"/>
                </w:rPr>
                <w:t>or</w:t>
              </w:r>
              <w:r w:rsidRPr="00BD465C">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BD465C">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ins>
            <w:del w:id="396" w:author="Author">
              <w:r w:rsidRPr="007B4A49" w:rsidDel="00126830">
                <w:rPr>
                  <w:rFonts w:ascii="Times New Roman" w:hAnsi="Times New Roman" w:cs="Times New Roman"/>
                  <w:sz w:val="20"/>
                  <w:szCs w:val="20"/>
                </w:rPr>
                <w:delText>Report the total value</w:delText>
              </w:r>
              <w:r w:rsidDel="00126830">
                <w:rPr>
                  <w:rFonts w:ascii="Times New Roman" w:hAnsi="Times New Roman" w:cs="Times New Roman"/>
                  <w:sz w:val="20"/>
                  <w:szCs w:val="20"/>
                </w:rPr>
                <w:delText xml:space="preserve"> </w:delText>
              </w:r>
              <w:r w:rsidRPr="007B4A49" w:rsidDel="00126830">
                <w:rPr>
                  <w:rFonts w:ascii="Times New Roman" w:hAnsi="Times New Roman" w:cs="Times New Roman"/>
                  <w:sz w:val="20"/>
                  <w:szCs w:val="20"/>
                </w:rPr>
                <w:delText>of the technical provisions - index-linked and unit-linked contracts</w:delText>
              </w:r>
              <w:r w:rsidRPr="00DC17D6"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DC17D6" w:rsidDel="00126830">
                <w:rPr>
                  <w:rFonts w:ascii="Times New Roman" w:hAnsi="Times New Roman" w:cs="Times New Roman"/>
                  <w:sz w:val="20"/>
                  <w:szCs w:val="20"/>
                </w:rPr>
                <w:delText xml:space="preserve"> all currencies</w:delText>
              </w:r>
              <w:r w:rsidRPr="007B4A49" w:rsidDel="00126830">
                <w:rPr>
                  <w:rFonts w:ascii="Times New Roman" w:hAnsi="Times New Roman" w:cs="Times New Roman"/>
                  <w:sz w:val="20"/>
                  <w:szCs w:val="20"/>
                </w:rPr>
                <w:delText xml:space="preserve">. </w:delText>
              </w:r>
            </w:del>
          </w:p>
        </w:tc>
      </w:tr>
      <w:tr w:rsidR="00126830" w:rsidRPr="00C81CBF" w:rsidTr="0061150D">
        <w:tc>
          <w:tcPr>
            <w:tcW w:w="1809" w:type="dxa"/>
            <w:hideMark/>
            <w:tcPrChange w:id="397"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398" w:author="Author">
              <w:r w:rsidRPr="007B4A49" w:rsidDel="002E66C6">
                <w:rPr>
                  <w:rFonts w:ascii="Times New Roman" w:hAnsi="Times New Roman" w:cs="Times New Roman"/>
                  <w:sz w:val="20"/>
                  <w:szCs w:val="20"/>
                </w:rPr>
                <w:delText>3</w:delText>
              </w:r>
            </w:del>
            <w:ins w:id="399" w:author="Author">
              <w:r>
                <w:rPr>
                  <w:rFonts w:ascii="Times New Roman" w:hAnsi="Times New Roman" w:cs="Times New Roman"/>
                  <w:sz w:val="20"/>
                  <w:szCs w:val="20"/>
                </w:rPr>
                <w:t>2</w:t>
              </w:r>
            </w:ins>
            <w:r w:rsidRPr="007B4A49">
              <w:rPr>
                <w:rFonts w:ascii="Times New Roman" w:hAnsi="Times New Roman" w:cs="Times New Roman"/>
                <w:sz w:val="20"/>
                <w:szCs w:val="20"/>
              </w:rPr>
              <w:t>0/R0120</w:t>
            </w:r>
          </w:p>
        </w:tc>
        <w:tc>
          <w:tcPr>
            <w:tcW w:w="2835" w:type="dxa"/>
            <w:hideMark/>
            <w:tcPrChange w:id="400"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401"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del>
            <w:ins w:id="402" w:author="Author">
              <w:r w:rsidR="0018224F">
                <w:rPr>
                  <w:rFonts w:ascii="Times New Roman" w:hAnsi="Times New Roman" w:cs="Times New Roman"/>
                  <w:sz w:val="20"/>
                  <w:szCs w:val="20"/>
                </w:rPr>
                <w:t>of</w:t>
              </w:r>
            </w:ins>
            <w:r w:rsidRPr="00A86DB3">
              <w:rPr>
                <w:rFonts w:ascii="Times New Roman" w:hAnsi="Times New Roman" w:cs="Times New Roman"/>
                <w:sz w:val="20"/>
                <w:szCs w:val="20"/>
              </w:rPr>
              <w:t xml:space="preserve"> 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Technical provisions - index-linked and unit-linked contracts</w:t>
            </w:r>
          </w:p>
        </w:tc>
        <w:tc>
          <w:tcPr>
            <w:tcW w:w="4612" w:type="dxa"/>
            <w:tcPrChange w:id="403" w:author="Author">
              <w:tcPr>
                <w:tcW w:w="3903" w:type="dxa"/>
              </w:tcPr>
            </w:tcPrChange>
          </w:tcPr>
          <w:p w:rsidR="00126830" w:rsidRPr="00D30FF3" w:rsidRDefault="00126830" w:rsidP="00F63C7B">
            <w:pPr>
              <w:rPr>
                <w:rFonts w:ascii="Times New Roman" w:hAnsi="Times New Roman" w:cs="Times New Roman"/>
                <w:sz w:val="20"/>
                <w:szCs w:val="20"/>
              </w:rPr>
            </w:pPr>
            <w:ins w:id="404" w:author="Author">
              <w:r w:rsidRPr="007B4A49">
                <w:rPr>
                  <w:rFonts w:ascii="Times New Roman" w:hAnsi="Times New Roman" w:cs="Times New Roman"/>
                  <w:sz w:val="20"/>
                  <w:szCs w:val="20"/>
                </w:rPr>
                <w:t>Report the total value</w:t>
              </w:r>
              <w:r>
                <w:rPr>
                  <w:rFonts w:ascii="Times New Roman" w:hAnsi="Times New Roman" w:cs="Times New Roman"/>
                  <w:sz w:val="20"/>
                  <w:szCs w:val="20"/>
                </w:rPr>
                <w:t xml:space="preserve"> </w:t>
              </w:r>
              <w:r w:rsidRPr="007B4A49">
                <w:rPr>
                  <w:rFonts w:ascii="Times New Roman" w:hAnsi="Times New Roman" w:cs="Times New Roman"/>
                  <w:sz w:val="20"/>
                  <w:szCs w:val="20"/>
                </w:rPr>
                <w:t>of the technical provisions - index-linked and unit-linked contracts</w:t>
              </w:r>
              <w:r w:rsidRPr="00DC17D6">
                <w:rPr>
                  <w:rFonts w:ascii="Times New Roman" w:hAnsi="Times New Roman" w:cs="Times New Roman"/>
                  <w:sz w:val="20"/>
                  <w:szCs w:val="20"/>
                </w:rPr>
                <w:t xml:space="preserve"> f</w:t>
              </w:r>
              <w:r>
                <w:rPr>
                  <w:rFonts w:ascii="Times New Roman" w:hAnsi="Times New Roman" w:cs="Times New Roman"/>
                  <w:sz w:val="20"/>
                  <w:szCs w:val="20"/>
                </w:rPr>
                <w:t>or</w:t>
              </w:r>
              <w:r w:rsidRPr="00DC17D6">
                <w:rPr>
                  <w:rFonts w:ascii="Times New Roman" w:hAnsi="Times New Roman" w:cs="Times New Roman"/>
                  <w:sz w:val="20"/>
                  <w:szCs w:val="20"/>
                </w:rPr>
                <w:t xml:space="preserve"> all currencies</w:t>
              </w:r>
              <w:r w:rsidRPr="007B4A49">
                <w:rPr>
                  <w:rFonts w:ascii="Times New Roman" w:hAnsi="Times New Roman" w:cs="Times New Roman"/>
                  <w:sz w:val="20"/>
                  <w:szCs w:val="20"/>
                </w:rPr>
                <w:t xml:space="preserve">. </w:t>
              </w:r>
            </w:ins>
            <w:del w:id="405" w:author="Author">
              <w:r w:rsidRPr="007B4A49" w:rsidDel="00126830">
                <w:rPr>
                  <w:rFonts w:ascii="Times New Roman" w:hAnsi="Times New Roman" w:cs="Times New Roman"/>
                  <w:sz w:val="20"/>
                  <w:szCs w:val="20"/>
                </w:rPr>
                <w:delText>Report the value</w:delText>
              </w:r>
              <w:r w:rsidDel="00126830">
                <w:rPr>
                  <w:rFonts w:ascii="Times New Roman" w:hAnsi="Times New Roman" w:cs="Times New Roman"/>
                  <w:sz w:val="20"/>
                  <w:szCs w:val="20"/>
                </w:rPr>
                <w:delText xml:space="preserve"> </w:delText>
              </w:r>
              <w:r w:rsidRPr="007B4A49" w:rsidDel="00126830">
                <w:rPr>
                  <w:rFonts w:ascii="Times New Roman" w:hAnsi="Times New Roman" w:cs="Times New Roman"/>
                  <w:sz w:val="20"/>
                  <w:szCs w:val="20"/>
                </w:rPr>
                <w:delText>of the technical provisions - index-linked and unit-linked contracts</w:delText>
              </w:r>
              <w:r w:rsidRPr="00307298"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307298" w:rsidDel="00126830">
                <w:rPr>
                  <w:rFonts w:ascii="Times New Roman" w:hAnsi="Times New Roman" w:cs="Times New Roman"/>
                  <w:sz w:val="20"/>
                  <w:szCs w:val="20"/>
                </w:rPr>
                <w:delText xml:space="preserve"> the </w:delText>
              </w:r>
              <w:r w:rsidDel="00126830">
                <w:rPr>
                  <w:rFonts w:ascii="Times New Roman" w:hAnsi="Times New Roman" w:cs="Times New Roman"/>
                  <w:sz w:val="20"/>
                  <w:szCs w:val="20"/>
                </w:rPr>
                <w:delText xml:space="preserve">solvency II </w:delText>
              </w:r>
              <w:r w:rsidRPr="00307298" w:rsidDel="00126830">
                <w:rPr>
                  <w:rFonts w:ascii="Times New Roman" w:hAnsi="Times New Roman" w:cs="Times New Roman"/>
                  <w:sz w:val="20"/>
                  <w:szCs w:val="20"/>
                </w:rPr>
                <w:delText>reporting currency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406" w:author="Author">
              <w:tcPr>
                <w:tcW w:w="1809" w:type="dxa"/>
                <w:hideMark/>
              </w:tcPr>
            </w:tcPrChange>
          </w:tcPr>
          <w:p w:rsidR="00126830" w:rsidRPr="00D30FF3" w:rsidRDefault="00126830" w:rsidP="00E37EC2">
            <w:pPr>
              <w:rPr>
                <w:rFonts w:ascii="Times New Roman" w:hAnsi="Times New Roman" w:cs="Times New Roman"/>
                <w:sz w:val="20"/>
                <w:szCs w:val="20"/>
              </w:rPr>
            </w:pPr>
            <w:r w:rsidRPr="007B4A49">
              <w:rPr>
                <w:rFonts w:ascii="Times New Roman" w:hAnsi="Times New Roman" w:cs="Times New Roman"/>
                <w:sz w:val="20"/>
                <w:szCs w:val="20"/>
              </w:rPr>
              <w:t>C00</w:t>
            </w:r>
            <w:ins w:id="407" w:author="Author">
              <w:r>
                <w:rPr>
                  <w:rFonts w:ascii="Times New Roman" w:hAnsi="Times New Roman" w:cs="Times New Roman"/>
                  <w:sz w:val="20"/>
                  <w:szCs w:val="20"/>
                </w:rPr>
                <w:t>3</w:t>
              </w:r>
            </w:ins>
            <w:del w:id="408"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0/R0120</w:t>
            </w:r>
          </w:p>
        </w:tc>
        <w:tc>
          <w:tcPr>
            <w:tcW w:w="2835" w:type="dxa"/>
            <w:hideMark/>
            <w:tcPrChange w:id="409" w:author="Author">
              <w:tcPr>
                <w:tcW w:w="3544" w:type="dxa"/>
                <w:hideMark/>
              </w:tcPr>
            </w:tcPrChange>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ins w:id="410" w:author="Author">
              <w:r w:rsidR="0018224F">
                <w:rPr>
                  <w:rFonts w:ascii="Times New Roman" w:hAnsi="Times New Roman" w:cs="Times New Roman"/>
                  <w:sz w:val="20"/>
                  <w:szCs w:val="20"/>
                </w:rPr>
                <w:t xml:space="preserve">of </w:t>
              </w:r>
            </w:ins>
            <w:del w:id="411"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r w:rsidRPr="00A86DB3">
              <w:rPr>
                <w:rFonts w:ascii="Times New Roman" w:hAnsi="Times New Roman" w:cs="Times New Roman"/>
                <w:sz w:val="20"/>
                <w:szCs w:val="20"/>
              </w:rPr>
              <w:t>the</w:t>
            </w:r>
            <w:r>
              <w:rPr>
                <w:rFonts w:ascii="Times New Roman" w:hAnsi="Times New Roman" w:cs="Times New Roman"/>
                <w:sz w:val="20"/>
                <w:szCs w:val="20"/>
              </w:rPr>
              <w:t xml:space="preserve"> </w:t>
            </w:r>
            <w:del w:id="412" w:author="Author">
              <w:r w:rsidDel="003D5BF8">
                <w:rPr>
                  <w:rFonts w:ascii="Times New Roman" w:hAnsi="Times New Roman" w:cs="Times New Roman"/>
                  <w:sz w:val="20"/>
                  <w:szCs w:val="20"/>
                </w:rPr>
                <w:delText>solvency II</w:delText>
              </w:r>
              <w:r w:rsidRPr="00A86DB3" w:rsidDel="003D5BF8">
                <w:rPr>
                  <w:rFonts w:ascii="Times New Roman" w:hAnsi="Times New Roman" w:cs="Times New Roman"/>
                  <w:sz w:val="20"/>
                  <w:szCs w:val="20"/>
                </w:rPr>
                <w:delText xml:space="preserve">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Technical provisions - index-linked and unit-linked contracts</w:t>
            </w:r>
          </w:p>
        </w:tc>
        <w:tc>
          <w:tcPr>
            <w:tcW w:w="4612" w:type="dxa"/>
            <w:tcPrChange w:id="413" w:author="Author">
              <w:tcPr>
                <w:tcW w:w="3903" w:type="dxa"/>
              </w:tcPr>
            </w:tcPrChange>
          </w:tcPr>
          <w:p w:rsidR="00126830" w:rsidRPr="007B4A49" w:rsidDel="00126830" w:rsidRDefault="00126830" w:rsidP="007B4A49">
            <w:pPr>
              <w:rPr>
                <w:del w:id="414" w:author="Author"/>
                <w:rFonts w:ascii="Times New Roman" w:hAnsi="Times New Roman" w:cs="Times New Roman"/>
                <w:sz w:val="20"/>
                <w:szCs w:val="20"/>
              </w:rPr>
            </w:pPr>
            <w:ins w:id="415" w:author="Author">
              <w:r w:rsidRPr="007B4A49">
                <w:rPr>
                  <w:rFonts w:ascii="Times New Roman" w:hAnsi="Times New Roman" w:cs="Times New Roman"/>
                  <w:sz w:val="20"/>
                  <w:szCs w:val="20"/>
                </w:rPr>
                <w:t>Report the value</w:t>
              </w:r>
              <w:r>
                <w:rPr>
                  <w:rFonts w:ascii="Times New Roman" w:hAnsi="Times New Roman" w:cs="Times New Roman"/>
                  <w:sz w:val="20"/>
                  <w:szCs w:val="20"/>
                </w:rPr>
                <w:t xml:space="preserve"> </w:t>
              </w:r>
              <w:r w:rsidRPr="007B4A49">
                <w:rPr>
                  <w:rFonts w:ascii="Times New Roman" w:hAnsi="Times New Roman" w:cs="Times New Roman"/>
                  <w:sz w:val="20"/>
                  <w:szCs w:val="20"/>
                </w:rPr>
                <w:t>of the technical provisions - index-linked and unit-linked contracts</w:t>
              </w:r>
              <w:r w:rsidRPr="00307298">
                <w:rPr>
                  <w:rFonts w:ascii="Times New Roman" w:hAnsi="Times New Roman" w:cs="Times New Roman"/>
                  <w:sz w:val="20"/>
                  <w:szCs w:val="20"/>
                </w:rPr>
                <w:t xml:space="preserve"> f</w:t>
              </w:r>
              <w:r>
                <w:rPr>
                  <w:rFonts w:ascii="Times New Roman" w:hAnsi="Times New Roman" w:cs="Times New Roman"/>
                  <w:sz w:val="20"/>
                  <w:szCs w:val="20"/>
                </w:rPr>
                <w:t>or</w:t>
              </w:r>
              <w:r w:rsidRPr="00307298">
                <w:rPr>
                  <w:rFonts w:ascii="Times New Roman" w:hAnsi="Times New Roman" w:cs="Times New Roman"/>
                  <w:sz w:val="20"/>
                  <w:szCs w:val="20"/>
                </w:rPr>
                <w:t xml:space="preserve"> the </w:t>
              </w:r>
              <w:del w:id="416" w:author="Author">
                <w:r w:rsidDel="003D5BF8">
                  <w:rPr>
                    <w:rFonts w:ascii="Times New Roman" w:hAnsi="Times New Roman" w:cs="Times New Roman"/>
                    <w:sz w:val="20"/>
                    <w:szCs w:val="20"/>
                  </w:rPr>
                  <w:delText xml:space="preserve">solvency II </w:delText>
                </w:r>
              </w:del>
              <w:r w:rsidRPr="00307298">
                <w:rPr>
                  <w:rFonts w:ascii="Times New Roman" w:hAnsi="Times New Roman" w:cs="Times New Roman"/>
                  <w:sz w:val="20"/>
                  <w:szCs w:val="20"/>
                </w:rPr>
                <w:t>reporting currency</w:t>
              </w:r>
              <w:r>
                <w:rPr>
                  <w:rFonts w:ascii="Times New Roman" w:hAnsi="Times New Roman" w:cs="Times New Roman"/>
                  <w:sz w:val="20"/>
                  <w:szCs w:val="20"/>
                </w:rPr>
                <w:t>.</w:t>
              </w:r>
            </w:ins>
            <w:del w:id="417" w:author="Author">
              <w:r w:rsidRPr="007B4A49" w:rsidDel="00126830">
                <w:rPr>
                  <w:rFonts w:ascii="Times New Roman" w:hAnsi="Times New Roman" w:cs="Times New Roman"/>
                  <w:sz w:val="20"/>
                  <w:szCs w:val="20"/>
                </w:rPr>
                <w:delText>Report the value of the technical provisions - index-linked and unit-linked contracts</w:delText>
              </w:r>
              <w:r w:rsidRPr="00C96171"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 the</w:delText>
              </w:r>
              <w:r w:rsidRPr="00C96171" w:rsidDel="00126830">
                <w:rPr>
                  <w:rFonts w:ascii="Times New Roman" w:hAnsi="Times New Roman" w:cs="Times New Roman"/>
                  <w:sz w:val="20"/>
                  <w:szCs w:val="20"/>
                </w:rPr>
                <w:delText xml:space="preserve"> remaining currencies that are not reported by currency</w:delText>
              </w:r>
              <w:r w:rsidRPr="007B4A49" w:rsidDel="00126830">
                <w:rPr>
                  <w:rFonts w:ascii="Times New Roman" w:hAnsi="Times New Roman" w:cs="Times New Roman"/>
                  <w:sz w:val="20"/>
                  <w:szCs w:val="20"/>
                </w:rPr>
                <w:delText>.</w:delText>
              </w:r>
            </w:del>
          </w:p>
          <w:p w:rsidR="00126830" w:rsidRPr="007B4A49" w:rsidDel="00126830" w:rsidRDefault="00126830" w:rsidP="007B4A49">
            <w:pPr>
              <w:rPr>
                <w:del w:id="418"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del w:id="419" w:author="Author">
              <w:r w:rsidRPr="007B4A49" w:rsidDel="00126830">
                <w:rPr>
                  <w:rFonts w:ascii="Times New Roman" w:hAnsi="Times New Roman" w:cs="Times New Roman"/>
                  <w:sz w:val="20"/>
                  <w:szCs w:val="20"/>
                </w:rPr>
                <w:delText>This means that this cell excludes the amount reported in the</w:delText>
              </w:r>
              <w:r w:rsidDel="00126830">
                <w:rPr>
                  <w:rFonts w:ascii="Times New Roman" w:hAnsi="Times New Roman" w:cs="Times New Roman"/>
                  <w:sz w:val="20"/>
                  <w:szCs w:val="20"/>
                </w:rPr>
                <w:delText xml:space="preserve"> solvency II</w:delText>
              </w:r>
              <w:r w:rsidRPr="007B4A49" w:rsidDel="00126830">
                <w:rPr>
                  <w:rFonts w:ascii="Times New Roman" w:hAnsi="Times New Roman" w:cs="Times New Roman"/>
                  <w:sz w:val="20"/>
                  <w:szCs w:val="20"/>
                </w:rPr>
                <w:delText xml:space="preserve"> reporting currency (C0030/R0120) and in the currencies reported by currency (C0050/R0120). </w:delText>
              </w:r>
            </w:del>
          </w:p>
        </w:tc>
      </w:tr>
      <w:tr w:rsidR="00126830" w:rsidRPr="00C81CBF" w:rsidTr="0061150D">
        <w:tc>
          <w:tcPr>
            <w:tcW w:w="1809" w:type="dxa"/>
            <w:hideMark/>
            <w:tcPrChange w:id="420"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421" w:author="Author">
              <w:r>
                <w:rPr>
                  <w:rFonts w:ascii="Times New Roman" w:hAnsi="Times New Roman" w:cs="Times New Roman"/>
                  <w:sz w:val="20"/>
                  <w:szCs w:val="20"/>
                </w:rPr>
                <w:t>4</w:t>
              </w:r>
            </w:ins>
            <w:del w:id="422"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0/R0120</w:t>
            </w:r>
          </w:p>
        </w:tc>
        <w:tc>
          <w:tcPr>
            <w:tcW w:w="2835" w:type="dxa"/>
            <w:hideMark/>
            <w:tcPrChange w:id="423"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424"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 the</w:delText>
              </w:r>
            </w:del>
            <w:ins w:id="425" w:author="Author">
              <w:r w:rsidR="0018224F">
                <w:rPr>
                  <w:rFonts w:ascii="Times New Roman" w:hAnsi="Times New Roman" w:cs="Times New Roman"/>
                  <w:sz w:val="20"/>
                  <w:szCs w:val="20"/>
                </w:rPr>
                <w:t>of</w:t>
              </w:r>
            </w:ins>
            <w:r w:rsidRPr="00A86DB3">
              <w:rPr>
                <w:rFonts w:ascii="Times New Roman" w:hAnsi="Times New Roman" w:cs="Times New Roman"/>
                <w:sz w:val="20"/>
                <w:szCs w:val="20"/>
              </w:rPr>
              <w:t xml:space="preserve"> remaining other currencies - Technical provisions - index-linked and unit-linked contracts</w:t>
            </w:r>
          </w:p>
        </w:tc>
        <w:tc>
          <w:tcPr>
            <w:tcW w:w="4612" w:type="dxa"/>
            <w:tcPrChange w:id="426" w:author="Author">
              <w:tcPr>
                <w:tcW w:w="3903" w:type="dxa"/>
              </w:tcPr>
            </w:tcPrChange>
          </w:tcPr>
          <w:p w:rsidR="00126830" w:rsidRPr="007B4A49" w:rsidRDefault="00126830" w:rsidP="005A0366">
            <w:pPr>
              <w:rPr>
                <w:ins w:id="427" w:author="Author"/>
                <w:rFonts w:ascii="Times New Roman" w:hAnsi="Times New Roman" w:cs="Times New Roman"/>
                <w:sz w:val="20"/>
                <w:szCs w:val="20"/>
              </w:rPr>
            </w:pPr>
            <w:ins w:id="428" w:author="Author">
              <w:r w:rsidRPr="007B4A49">
                <w:rPr>
                  <w:rFonts w:ascii="Times New Roman" w:hAnsi="Times New Roman" w:cs="Times New Roman"/>
                  <w:sz w:val="20"/>
                  <w:szCs w:val="20"/>
                </w:rPr>
                <w:t>Report the value of the technical provisions - index-linked and unit-linked contracts</w:t>
              </w:r>
              <w:r w:rsidRPr="00C96171">
                <w:rPr>
                  <w:rFonts w:ascii="Times New Roman" w:hAnsi="Times New Roman" w:cs="Times New Roman"/>
                  <w:sz w:val="20"/>
                  <w:szCs w:val="20"/>
                </w:rPr>
                <w:t xml:space="preserve"> f</w:t>
              </w:r>
              <w:r>
                <w:rPr>
                  <w:rFonts w:ascii="Times New Roman" w:hAnsi="Times New Roman" w:cs="Times New Roman"/>
                  <w:sz w:val="20"/>
                  <w:szCs w:val="20"/>
                </w:rPr>
                <w:t>or the</w:t>
              </w:r>
              <w:r w:rsidRPr="00C96171">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w:t>
              </w:r>
            </w:ins>
          </w:p>
          <w:p w:rsidR="00126830" w:rsidRPr="007B4A49" w:rsidRDefault="00126830" w:rsidP="005A0366">
            <w:pPr>
              <w:rPr>
                <w:ins w:id="429" w:author="Author"/>
                <w:rFonts w:ascii="Times New Roman" w:hAnsi="Times New Roman" w:cs="Times New Roman"/>
                <w:sz w:val="20"/>
                <w:szCs w:val="20"/>
              </w:rPr>
            </w:pPr>
          </w:p>
          <w:p w:rsidR="00126830" w:rsidRPr="00D30FF3" w:rsidRDefault="00126830" w:rsidP="003D5BF8">
            <w:pPr>
              <w:rPr>
                <w:rFonts w:ascii="Times New Roman" w:hAnsi="Times New Roman" w:cs="Times New Roman"/>
                <w:sz w:val="20"/>
                <w:szCs w:val="20"/>
              </w:rPr>
            </w:pPr>
            <w:ins w:id="430" w:author="Author">
              <w:r w:rsidRPr="007B4A49">
                <w:rPr>
                  <w:rFonts w:ascii="Times New Roman" w:hAnsi="Times New Roman" w:cs="Times New Roman"/>
                  <w:sz w:val="20"/>
                  <w:szCs w:val="20"/>
                </w:rPr>
                <w:t>This means that this cell excludes the amount reported in the</w:t>
              </w:r>
              <w:r>
                <w:rPr>
                  <w:rFonts w:ascii="Times New Roman" w:hAnsi="Times New Roman" w:cs="Times New Roman"/>
                  <w:sz w:val="20"/>
                  <w:szCs w:val="20"/>
                </w:rPr>
                <w:t xml:space="preserve"> </w:t>
              </w:r>
              <w:del w:id="431" w:author="Author">
                <w:r w:rsidDel="003D5BF8">
                  <w:rPr>
                    <w:rFonts w:ascii="Times New Roman" w:hAnsi="Times New Roman" w:cs="Times New Roman"/>
                    <w:sz w:val="20"/>
                    <w:szCs w:val="20"/>
                  </w:rPr>
                  <w:delText>solvency II</w:delText>
                </w:r>
                <w:r w:rsidRPr="007B4A49" w:rsidDel="003D5BF8">
                  <w:rPr>
                    <w:rFonts w:ascii="Times New Roman" w:hAnsi="Times New Roman" w:cs="Times New Roman"/>
                    <w:sz w:val="20"/>
                    <w:szCs w:val="20"/>
                  </w:rPr>
                  <w:delText xml:space="preserve"> </w:delText>
                </w:r>
              </w:del>
              <w:r w:rsidRPr="007B4A49">
                <w:rPr>
                  <w:rFonts w:ascii="Times New Roman" w:hAnsi="Times New Roman" w:cs="Times New Roman"/>
                  <w:sz w:val="20"/>
                  <w:szCs w:val="20"/>
                </w:rPr>
                <w:t xml:space="preserve">reporting currency (C0030/R0120) and in the currencies reported by currency (C0050/R0120). </w:t>
              </w:r>
            </w:ins>
            <w:del w:id="432" w:author="Author">
              <w:r w:rsidRPr="007B4A49" w:rsidDel="00126830">
                <w:rPr>
                  <w:rFonts w:ascii="Times New Roman" w:hAnsi="Times New Roman" w:cs="Times New Roman"/>
                  <w:sz w:val="20"/>
                  <w:szCs w:val="20"/>
                </w:rPr>
                <w:delText>Report the value of the technical provisions - index-linked and unit-linked contracts</w:delText>
              </w:r>
              <w:r w:rsidRPr="002C7E60" w:rsidDel="00126830">
                <w:rPr>
                  <w:rFonts w:ascii="Times New Roman" w:hAnsi="Times New Roman" w:cs="Times New Roman"/>
                  <w:sz w:val="20"/>
                  <w:szCs w:val="20"/>
                </w:rPr>
                <w:delText xml:space="preserve"> for each of the currenc</w:delText>
              </w:r>
              <w:r w:rsidDel="00126830">
                <w:rPr>
                  <w:rFonts w:ascii="Times New Roman" w:hAnsi="Times New Roman" w:cs="Times New Roman"/>
                  <w:sz w:val="20"/>
                  <w:szCs w:val="20"/>
                </w:rPr>
                <w:delText>ies</w:delText>
              </w:r>
              <w:r w:rsidRPr="002C7E60" w:rsidDel="00126830">
                <w:rPr>
                  <w:rFonts w:ascii="Times New Roman" w:hAnsi="Times New Roman" w:cs="Times New Roman"/>
                  <w:sz w:val="20"/>
                  <w:szCs w:val="20"/>
                </w:rPr>
                <w:delText xml:space="preserve"> required to be reported separately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433"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434" w:author="Author">
              <w:r>
                <w:rPr>
                  <w:rFonts w:ascii="Times New Roman" w:hAnsi="Times New Roman" w:cs="Times New Roman"/>
                  <w:sz w:val="20"/>
                  <w:szCs w:val="20"/>
                </w:rPr>
                <w:t>5</w:t>
              </w:r>
            </w:ins>
            <w:del w:id="435"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0/R01</w:t>
            </w:r>
            <w:del w:id="436" w:author="Author">
              <w:r w:rsidRPr="007B4A49" w:rsidDel="002E66C6">
                <w:rPr>
                  <w:rFonts w:ascii="Times New Roman" w:hAnsi="Times New Roman" w:cs="Times New Roman"/>
                  <w:sz w:val="20"/>
                  <w:szCs w:val="20"/>
                </w:rPr>
                <w:delText>3</w:delText>
              </w:r>
            </w:del>
            <w:ins w:id="437" w:author="Author">
              <w:r>
                <w:rPr>
                  <w:rFonts w:ascii="Times New Roman" w:hAnsi="Times New Roman" w:cs="Times New Roman"/>
                  <w:sz w:val="20"/>
                  <w:szCs w:val="20"/>
                </w:rPr>
                <w:t>2</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438"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ins w:id="439" w:author="Author">
              <w:r w:rsidR="0018224F">
                <w:rPr>
                  <w:rFonts w:ascii="Times New Roman" w:hAnsi="Times New Roman" w:cs="Times New Roman"/>
                  <w:sz w:val="20"/>
                  <w:szCs w:val="20"/>
                </w:rPr>
                <w:t>of</w:t>
              </w:r>
            </w:ins>
            <w:del w:id="440"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del>
            <w:r w:rsidRPr="00A86DB3">
              <w:rPr>
                <w:rFonts w:ascii="Times New Roman" w:hAnsi="Times New Roman" w:cs="Times New Roman"/>
                <w:sz w:val="20"/>
                <w:szCs w:val="20"/>
              </w:rPr>
              <w:t xml:space="preserve"> material currencies</w:t>
            </w:r>
            <w:r>
              <w:rPr>
                <w:rFonts w:ascii="Times New Roman" w:hAnsi="Times New Roman" w:cs="Times New Roman"/>
                <w:sz w:val="20"/>
                <w:szCs w:val="20"/>
              </w:rPr>
              <w:t xml:space="preserve"> </w:t>
            </w:r>
            <w:r w:rsidRPr="00A86DB3">
              <w:rPr>
                <w:rFonts w:ascii="Times New Roman" w:hAnsi="Times New Roman" w:cs="Times New Roman"/>
                <w:sz w:val="20"/>
                <w:szCs w:val="20"/>
              </w:rPr>
              <w:t>- Technical provisions - index-linked and unit-linked contracts</w:t>
            </w:r>
          </w:p>
        </w:tc>
        <w:tc>
          <w:tcPr>
            <w:tcW w:w="4612" w:type="dxa"/>
            <w:tcPrChange w:id="441" w:author="Author">
              <w:tcPr>
                <w:tcW w:w="3903" w:type="dxa"/>
              </w:tcPr>
            </w:tcPrChange>
          </w:tcPr>
          <w:p w:rsidR="00126830" w:rsidRPr="00D30FF3" w:rsidRDefault="00126830">
            <w:pPr>
              <w:rPr>
                <w:rFonts w:ascii="Times New Roman" w:hAnsi="Times New Roman" w:cs="Times New Roman"/>
                <w:sz w:val="20"/>
                <w:szCs w:val="20"/>
              </w:rPr>
            </w:pPr>
            <w:ins w:id="442" w:author="Author">
              <w:r w:rsidRPr="007B4A49">
                <w:rPr>
                  <w:rFonts w:ascii="Times New Roman" w:hAnsi="Times New Roman" w:cs="Times New Roman"/>
                  <w:sz w:val="20"/>
                  <w:szCs w:val="20"/>
                </w:rPr>
                <w:t>Report the value of the technical provisions - index-linked and unit-linked contracts</w:t>
              </w:r>
              <w:r w:rsidRPr="002C7E60">
                <w:rPr>
                  <w:rFonts w:ascii="Times New Roman" w:hAnsi="Times New Roman" w:cs="Times New Roman"/>
                  <w:sz w:val="20"/>
                  <w:szCs w:val="20"/>
                </w:rPr>
                <w:t xml:space="preserve"> for each of the currenc</w:t>
              </w:r>
              <w:r>
                <w:rPr>
                  <w:rFonts w:ascii="Times New Roman" w:hAnsi="Times New Roman" w:cs="Times New Roman"/>
                  <w:sz w:val="20"/>
                  <w:szCs w:val="20"/>
                </w:rPr>
                <w:t>ies</w:t>
              </w:r>
              <w:r w:rsidRPr="002C7E60">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ins>
            <w:del w:id="443" w:author="Author">
              <w:r w:rsidRPr="007B4A49" w:rsidDel="00126830">
                <w:rPr>
                  <w:rFonts w:ascii="Times New Roman" w:hAnsi="Times New Roman" w:cs="Times New Roman"/>
                  <w:sz w:val="20"/>
                  <w:szCs w:val="20"/>
                </w:rPr>
                <w:delText>Report the total value of the deposits from reinsurers and insurance, intermediaries and reinsurance payables</w:delText>
              </w:r>
              <w:r w:rsidRPr="00AA779E"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AA779E" w:rsidDel="00126830">
                <w:rPr>
                  <w:rFonts w:ascii="Times New Roman" w:hAnsi="Times New Roman" w:cs="Times New Roman"/>
                  <w:sz w:val="20"/>
                  <w:szCs w:val="20"/>
                </w:rPr>
                <w:delText xml:space="preserve"> all currencies</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444"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445" w:author="Author">
              <w:r w:rsidRPr="007B4A49" w:rsidDel="002E66C6">
                <w:rPr>
                  <w:rFonts w:ascii="Times New Roman" w:hAnsi="Times New Roman" w:cs="Times New Roman"/>
                  <w:sz w:val="20"/>
                  <w:szCs w:val="20"/>
                </w:rPr>
                <w:delText>3</w:delText>
              </w:r>
            </w:del>
            <w:ins w:id="446" w:author="Author">
              <w:r>
                <w:rPr>
                  <w:rFonts w:ascii="Times New Roman" w:hAnsi="Times New Roman" w:cs="Times New Roman"/>
                  <w:sz w:val="20"/>
                  <w:szCs w:val="20"/>
                </w:rPr>
                <w:t>2</w:t>
              </w:r>
            </w:ins>
            <w:r w:rsidRPr="007B4A49">
              <w:rPr>
                <w:rFonts w:ascii="Times New Roman" w:hAnsi="Times New Roman" w:cs="Times New Roman"/>
                <w:sz w:val="20"/>
                <w:szCs w:val="20"/>
              </w:rPr>
              <w:t>0/R0130</w:t>
            </w:r>
          </w:p>
        </w:tc>
        <w:tc>
          <w:tcPr>
            <w:tcW w:w="2835" w:type="dxa"/>
            <w:hideMark/>
            <w:tcPrChange w:id="447"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448"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449"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Deposits from reinsurers and insurance, intermediaries and reinsurance</w:t>
            </w:r>
            <w:r>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4612" w:type="dxa"/>
            <w:tcPrChange w:id="450" w:author="Author">
              <w:tcPr>
                <w:tcW w:w="3903" w:type="dxa"/>
              </w:tcPr>
            </w:tcPrChange>
          </w:tcPr>
          <w:p w:rsidR="00126830" w:rsidRPr="00D30FF3" w:rsidRDefault="00126830" w:rsidP="00EE21CA">
            <w:pPr>
              <w:rPr>
                <w:rFonts w:ascii="Times New Roman" w:hAnsi="Times New Roman" w:cs="Times New Roman"/>
                <w:sz w:val="20"/>
                <w:szCs w:val="20"/>
              </w:rPr>
            </w:pPr>
            <w:ins w:id="451" w:author="Author">
              <w:r w:rsidRPr="007B4A49">
                <w:rPr>
                  <w:rFonts w:ascii="Times New Roman" w:hAnsi="Times New Roman" w:cs="Times New Roman"/>
                  <w:sz w:val="20"/>
                  <w:szCs w:val="20"/>
                </w:rPr>
                <w:t>Report the total value of the deposits from reinsurers and insurance, intermediaries and reinsurance payables</w:t>
              </w:r>
              <w:r w:rsidRPr="00AA779E">
                <w:rPr>
                  <w:rFonts w:ascii="Times New Roman" w:hAnsi="Times New Roman" w:cs="Times New Roman"/>
                  <w:sz w:val="20"/>
                  <w:szCs w:val="20"/>
                </w:rPr>
                <w:t xml:space="preserve"> f</w:t>
              </w:r>
              <w:r>
                <w:rPr>
                  <w:rFonts w:ascii="Times New Roman" w:hAnsi="Times New Roman" w:cs="Times New Roman"/>
                  <w:sz w:val="20"/>
                  <w:szCs w:val="20"/>
                </w:rPr>
                <w:t>or</w:t>
              </w:r>
              <w:r w:rsidRPr="00AA779E">
                <w:rPr>
                  <w:rFonts w:ascii="Times New Roman" w:hAnsi="Times New Roman" w:cs="Times New Roman"/>
                  <w:sz w:val="20"/>
                  <w:szCs w:val="20"/>
                </w:rPr>
                <w:t xml:space="preserve"> all currencies</w:t>
              </w:r>
              <w:r>
                <w:rPr>
                  <w:rFonts w:ascii="Times New Roman" w:hAnsi="Times New Roman" w:cs="Times New Roman"/>
                  <w:sz w:val="20"/>
                  <w:szCs w:val="20"/>
                </w:rPr>
                <w:t>.</w:t>
              </w:r>
            </w:ins>
            <w:del w:id="452" w:author="Author">
              <w:r w:rsidRPr="007B4A49" w:rsidDel="00126830">
                <w:rPr>
                  <w:rFonts w:ascii="Times New Roman" w:hAnsi="Times New Roman" w:cs="Times New Roman"/>
                  <w:sz w:val="20"/>
                  <w:szCs w:val="20"/>
                </w:rPr>
                <w:delText>Report the value of the deposits from reinsurers and insurance, intermediaries and reinsurance payables</w:delText>
              </w:r>
              <w:r w:rsidRPr="00211B2E"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211B2E" w:rsidDel="00126830">
                <w:rPr>
                  <w:rFonts w:ascii="Times New Roman" w:hAnsi="Times New Roman" w:cs="Times New Roman"/>
                  <w:sz w:val="20"/>
                  <w:szCs w:val="20"/>
                </w:rPr>
                <w:delText xml:space="preserve"> the </w:delText>
              </w:r>
              <w:r w:rsidDel="00126830">
                <w:rPr>
                  <w:rFonts w:ascii="Times New Roman" w:hAnsi="Times New Roman" w:cs="Times New Roman"/>
                  <w:sz w:val="20"/>
                  <w:szCs w:val="20"/>
                </w:rPr>
                <w:delText xml:space="preserve">solvency II </w:delText>
              </w:r>
              <w:r w:rsidRPr="00211B2E" w:rsidDel="00126830">
                <w:rPr>
                  <w:rFonts w:ascii="Times New Roman" w:hAnsi="Times New Roman" w:cs="Times New Roman"/>
                  <w:sz w:val="20"/>
                  <w:szCs w:val="20"/>
                </w:rPr>
                <w:delText>reporting currency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453" w:author="Author">
              <w:tcPr>
                <w:tcW w:w="1809" w:type="dxa"/>
                <w:hideMark/>
              </w:tcPr>
            </w:tcPrChange>
          </w:tcPr>
          <w:p w:rsidR="00126830" w:rsidRPr="00D30FF3" w:rsidRDefault="00126830" w:rsidP="00252163">
            <w:pPr>
              <w:rPr>
                <w:rFonts w:ascii="Times New Roman" w:hAnsi="Times New Roman" w:cs="Times New Roman"/>
                <w:sz w:val="20"/>
                <w:szCs w:val="20"/>
              </w:rPr>
            </w:pPr>
            <w:r w:rsidRPr="007B4A49">
              <w:rPr>
                <w:rFonts w:ascii="Times New Roman" w:hAnsi="Times New Roman" w:cs="Times New Roman"/>
                <w:sz w:val="20"/>
                <w:szCs w:val="20"/>
              </w:rPr>
              <w:t>C00</w:t>
            </w:r>
            <w:ins w:id="454" w:author="Author">
              <w:r>
                <w:rPr>
                  <w:rFonts w:ascii="Times New Roman" w:hAnsi="Times New Roman" w:cs="Times New Roman"/>
                  <w:sz w:val="20"/>
                  <w:szCs w:val="20"/>
                </w:rPr>
                <w:t>3</w:t>
              </w:r>
            </w:ins>
            <w:del w:id="455"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0/R0130</w:t>
            </w:r>
          </w:p>
        </w:tc>
        <w:tc>
          <w:tcPr>
            <w:tcW w:w="2835" w:type="dxa"/>
            <w:hideMark/>
            <w:tcPrChange w:id="456" w:author="Author">
              <w:tcPr>
                <w:tcW w:w="3544" w:type="dxa"/>
                <w:hideMark/>
              </w:tcPr>
            </w:tcPrChange>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457"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458"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the</w:t>
            </w:r>
            <w:r>
              <w:rPr>
                <w:rFonts w:ascii="Times New Roman" w:hAnsi="Times New Roman" w:cs="Times New Roman"/>
                <w:sz w:val="20"/>
                <w:szCs w:val="20"/>
              </w:rPr>
              <w:t xml:space="preserve"> </w:t>
            </w:r>
            <w:del w:id="459" w:author="Author">
              <w:r w:rsidDel="003D5BF8">
                <w:rPr>
                  <w:rFonts w:ascii="Times New Roman" w:hAnsi="Times New Roman" w:cs="Times New Roman"/>
                  <w:sz w:val="20"/>
                  <w:szCs w:val="20"/>
                </w:rPr>
                <w:delText>solvency II</w:delText>
              </w:r>
              <w:r w:rsidRPr="00A86DB3" w:rsidDel="003D5BF8">
                <w:rPr>
                  <w:rFonts w:ascii="Times New Roman" w:hAnsi="Times New Roman" w:cs="Times New Roman"/>
                  <w:sz w:val="20"/>
                  <w:szCs w:val="20"/>
                </w:rPr>
                <w:delText xml:space="preserve">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Deposits from reinsurers and insurance, intermediaries and reinsurance</w:t>
            </w:r>
            <w:r>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4612" w:type="dxa"/>
            <w:tcPrChange w:id="460" w:author="Author">
              <w:tcPr>
                <w:tcW w:w="3903" w:type="dxa"/>
              </w:tcPr>
            </w:tcPrChange>
          </w:tcPr>
          <w:p w:rsidR="00126830" w:rsidRPr="007B4A49" w:rsidDel="00126830" w:rsidRDefault="00126830" w:rsidP="007B4A49">
            <w:pPr>
              <w:rPr>
                <w:del w:id="461" w:author="Author"/>
                <w:rFonts w:ascii="Times New Roman" w:hAnsi="Times New Roman" w:cs="Times New Roman"/>
                <w:sz w:val="20"/>
                <w:szCs w:val="20"/>
              </w:rPr>
            </w:pPr>
            <w:ins w:id="462" w:author="Author">
              <w:r w:rsidRPr="007B4A49">
                <w:rPr>
                  <w:rFonts w:ascii="Times New Roman" w:hAnsi="Times New Roman" w:cs="Times New Roman"/>
                  <w:sz w:val="20"/>
                  <w:szCs w:val="20"/>
                </w:rPr>
                <w:t>Report the value of the deposits from reinsurers and insurance, intermediaries and reinsurance payables</w:t>
              </w:r>
              <w:r w:rsidRPr="00211B2E">
                <w:rPr>
                  <w:rFonts w:ascii="Times New Roman" w:hAnsi="Times New Roman" w:cs="Times New Roman"/>
                  <w:sz w:val="20"/>
                  <w:szCs w:val="20"/>
                </w:rPr>
                <w:t xml:space="preserve"> f</w:t>
              </w:r>
              <w:r>
                <w:rPr>
                  <w:rFonts w:ascii="Times New Roman" w:hAnsi="Times New Roman" w:cs="Times New Roman"/>
                  <w:sz w:val="20"/>
                  <w:szCs w:val="20"/>
                </w:rPr>
                <w:t>or</w:t>
              </w:r>
              <w:r w:rsidRPr="00211B2E">
                <w:rPr>
                  <w:rFonts w:ascii="Times New Roman" w:hAnsi="Times New Roman" w:cs="Times New Roman"/>
                  <w:sz w:val="20"/>
                  <w:szCs w:val="20"/>
                </w:rPr>
                <w:t xml:space="preserve"> the </w:t>
              </w:r>
              <w:del w:id="463" w:author="Author">
                <w:r w:rsidDel="003D5BF8">
                  <w:rPr>
                    <w:rFonts w:ascii="Times New Roman" w:hAnsi="Times New Roman" w:cs="Times New Roman"/>
                    <w:sz w:val="20"/>
                    <w:szCs w:val="20"/>
                  </w:rPr>
                  <w:delText xml:space="preserve">solvency II </w:delText>
                </w:r>
              </w:del>
              <w:r w:rsidRPr="00211B2E">
                <w:rPr>
                  <w:rFonts w:ascii="Times New Roman" w:hAnsi="Times New Roman" w:cs="Times New Roman"/>
                  <w:sz w:val="20"/>
                  <w:szCs w:val="20"/>
                </w:rPr>
                <w:t>reporting currency</w:t>
              </w:r>
              <w:r>
                <w:rPr>
                  <w:rFonts w:ascii="Times New Roman" w:hAnsi="Times New Roman" w:cs="Times New Roman"/>
                  <w:sz w:val="20"/>
                  <w:szCs w:val="20"/>
                </w:rPr>
                <w:t>.</w:t>
              </w:r>
            </w:ins>
            <w:del w:id="464" w:author="Author">
              <w:r w:rsidRPr="007B4A49" w:rsidDel="00126830">
                <w:rPr>
                  <w:rFonts w:ascii="Times New Roman" w:hAnsi="Times New Roman" w:cs="Times New Roman"/>
                  <w:sz w:val="20"/>
                  <w:szCs w:val="20"/>
                </w:rPr>
                <w:delText>Report the value of the deposits from reinsurers and insurance, intermediaries and reinsurance payables</w:delText>
              </w:r>
              <w:r w:rsidRPr="006B7426"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6B7426" w:rsidDel="00126830">
                <w:rPr>
                  <w:rFonts w:ascii="Times New Roman" w:hAnsi="Times New Roman" w:cs="Times New Roman"/>
                  <w:sz w:val="20"/>
                  <w:szCs w:val="20"/>
                </w:rPr>
                <w:delText xml:space="preserve"> </w:delText>
              </w:r>
              <w:r w:rsidDel="00126830">
                <w:rPr>
                  <w:rFonts w:ascii="Times New Roman" w:hAnsi="Times New Roman" w:cs="Times New Roman"/>
                  <w:sz w:val="20"/>
                  <w:szCs w:val="20"/>
                </w:rPr>
                <w:delText xml:space="preserve">the </w:delText>
              </w:r>
              <w:r w:rsidRPr="006B7426" w:rsidDel="00126830">
                <w:rPr>
                  <w:rFonts w:ascii="Times New Roman" w:hAnsi="Times New Roman" w:cs="Times New Roman"/>
                  <w:sz w:val="20"/>
                  <w:szCs w:val="20"/>
                </w:rPr>
                <w:delText>remaining currencies that are not reported by currency</w:delText>
              </w:r>
              <w:r w:rsidRPr="007B4A49" w:rsidDel="00126830">
                <w:rPr>
                  <w:rFonts w:ascii="Times New Roman" w:hAnsi="Times New Roman" w:cs="Times New Roman"/>
                  <w:sz w:val="20"/>
                  <w:szCs w:val="20"/>
                </w:rPr>
                <w:delText xml:space="preserve">. </w:delText>
              </w:r>
            </w:del>
          </w:p>
          <w:p w:rsidR="00126830" w:rsidRPr="007B4A49" w:rsidDel="00126830" w:rsidRDefault="00126830" w:rsidP="007B4A49">
            <w:pPr>
              <w:rPr>
                <w:del w:id="465" w:author="Author"/>
                <w:rFonts w:ascii="Times New Roman" w:hAnsi="Times New Roman" w:cs="Times New Roman"/>
                <w:sz w:val="20"/>
                <w:szCs w:val="20"/>
              </w:rPr>
            </w:pPr>
          </w:p>
          <w:p w:rsidR="00126830" w:rsidRPr="00D30FF3" w:rsidRDefault="00126830" w:rsidP="002D201D">
            <w:pPr>
              <w:rPr>
                <w:rFonts w:ascii="Times New Roman" w:hAnsi="Times New Roman" w:cs="Times New Roman"/>
                <w:sz w:val="20"/>
                <w:szCs w:val="20"/>
              </w:rPr>
            </w:pPr>
            <w:del w:id="466" w:author="Author">
              <w:r w:rsidRPr="007B4A49" w:rsidDel="00126830">
                <w:rPr>
                  <w:rFonts w:ascii="Times New Roman" w:hAnsi="Times New Roman" w:cs="Times New Roman"/>
                  <w:sz w:val="20"/>
                  <w:szCs w:val="20"/>
                </w:rPr>
                <w:delText xml:space="preserve">This means that this cell excludes the amount reported in the </w:delText>
              </w:r>
              <w:r w:rsidDel="00126830">
                <w:rPr>
                  <w:rFonts w:ascii="Times New Roman" w:hAnsi="Times New Roman" w:cs="Times New Roman"/>
                  <w:sz w:val="20"/>
                  <w:szCs w:val="20"/>
                </w:rPr>
                <w:delText xml:space="preserve">solvency II </w:delText>
              </w:r>
              <w:r w:rsidRPr="007B4A49" w:rsidDel="00126830">
                <w:rPr>
                  <w:rFonts w:ascii="Times New Roman" w:hAnsi="Times New Roman" w:cs="Times New Roman"/>
                  <w:sz w:val="20"/>
                  <w:szCs w:val="20"/>
                </w:rPr>
                <w:delText xml:space="preserve">reporting currency (C0030/R0130) and in the currencies reported by currency (C0050/R0130). </w:delText>
              </w:r>
            </w:del>
          </w:p>
        </w:tc>
      </w:tr>
      <w:tr w:rsidR="00126830" w:rsidRPr="00C81CBF" w:rsidTr="0061150D">
        <w:tc>
          <w:tcPr>
            <w:tcW w:w="1809" w:type="dxa"/>
            <w:hideMark/>
            <w:tcPrChange w:id="467"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468" w:author="Author">
              <w:r>
                <w:rPr>
                  <w:rFonts w:ascii="Times New Roman" w:hAnsi="Times New Roman" w:cs="Times New Roman"/>
                  <w:sz w:val="20"/>
                  <w:szCs w:val="20"/>
                </w:rPr>
                <w:t>4</w:t>
              </w:r>
            </w:ins>
            <w:del w:id="469"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0/R0130</w:t>
            </w:r>
          </w:p>
        </w:tc>
        <w:tc>
          <w:tcPr>
            <w:tcW w:w="2835" w:type="dxa"/>
            <w:hideMark/>
            <w:tcPrChange w:id="470"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471"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 the</w:delText>
              </w:r>
            </w:del>
            <w:ins w:id="472" w:author="Author">
              <w:r w:rsidR="0018224F">
                <w:rPr>
                  <w:rFonts w:ascii="Times New Roman" w:hAnsi="Times New Roman" w:cs="Times New Roman"/>
                  <w:sz w:val="20"/>
                  <w:szCs w:val="20"/>
                </w:rPr>
                <w:t>of</w:t>
              </w:r>
            </w:ins>
            <w:r w:rsidRPr="00A86DB3">
              <w:rPr>
                <w:rFonts w:ascii="Times New Roman" w:hAnsi="Times New Roman" w:cs="Times New Roman"/>
                <w:sz w:val="20"/>
                <w:szCs w:val="20"/>
              </w:rPr>
              <w:t xml:space="preserve"> remaining other currencies - Deposits from reinsurers and insurance, intermediaries and reinsurance</w:t>
            </w:r>
            <w:r>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4612" w:type="dxa"/>
            <w:tcPrChange w:id="473" w:author="Author">
              <w:tcPr>
                <w:tcW w:w="3903" w:type="dxa"/>
              </w:tcPr>
            </w:tcPrChange>
          </w:tcPr>
          <w:p w:rsidR="00126830" w:rsidRPr="007B4A49" w:rsidRDefault="00126830" w:rsidP="005A0366">
            <w:pPr>
              <w:rPr>
                <w:ins w:id="474" w:author="Author"/>
                <w:rFonts w:ascii="Times New Roman" w:hAnsi="Times New Roman" w:cs="Times New Roman"/>
                <w:sz w:val="20"/>
                <w:szCs w:val="20"/>
              </w:rPr>
            </w:pPr>
            <w:ins w:id="475" w:author="Author">
              <w:r w:rsidRPr="007B4A49">
                <w:rPr>
                  <w:rFonts w:ascii="Times New Roman" w:hAnsi="Times New Roman" w:cs="Times New Roman"/>
                  <w:sz w:val="20"/>
                  <w:szCs w:val="20"/>
                </w:rPr>
                <w:t>Report the value of the deposits from reinsurers and insurance, intermediaries and reinsurance payables</w:t>
              </w:r>
              <w:r w:rsidRPr="006B7426">
                <w:rPr>
                  <w:rFonts w:ascii="Times New Roman" w:hAnsi="Times New Roman" w:cs="Times New Roman"/>
                  <w:sz w:val="20"/>
                  <w:szCs w:val="20"/>
                </w:rPr>
                <w:t xml:space="preserve"> f</w:t>
              </w:r>
              <w:r>
                <w:rPr>
                  <w:rFonts w:ascii="Times New Roman" w:hAnsi="Times New Roman" w:cs="Times New Roman"/>
                  <w:sz w:val="20"/>
                  <w:szCs w:val="20"/>
                </w:rPr>
                <w:t>or</w:t>
              </w:r>
              <w:r w:rsidRPr="006B7426">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6B7426">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ins>
          </w:p>
          <w:p w:rsidR="00126830" w:rsidRPr="007B4A49" w:rsidRDefault="00126830" w:rsidP="005A0366">
            <w:pPr>
              <w:rPr>
                <w:ins w:id="476" w:author="Author"/>
                <w:rFonts w:ascii="Times New Roman" w:hAnsi="Times New Roman" w:cs="Times New Roman"/>
                <w:sz w:val="20"/>
                <w:szCs w:val="20"/>
              </w:rPr>
            </w:pPr>
          </w:p>
          <w:p w:rsidR="00126830" w:rsidRPr="00D30FF3" w:rsidRDefault="00126830" w:rsidP="003D5BF8">
            <w:pPr>
              <w:rPr>
                <w:rFonts w:ascii="Times New Roman" w:hAnsi="Times New Roman" w:cs="Times New Roman"/>
                <w:sz w:val="20"/>
                <w:szCs w:val="20"/>
              </w:rPr>
            </w:pPr>
            <w:ins w:id="477" w:author="Author">
              <w:r w:rsidRPr="007B4A49">
                <w:rPr>
                  <w:rFonts w:ascii="Times New Roman" w:hAnsi="Times New Roman" w:cs="Times New Roman"/>
                  <w:sz w:val="20"/>
                  <w:szCs w:val="20"/>
                </w:rPr>
                <w:t xml:space="preserve">This means that this cell excludes the amount reported in the </w:t>
              </w:r>
              <w:del w:id="478" w:author="Author">
                <w:r w:rsidDel="003D5BF8">
                  <w:rPr>
                    <w:rFonts w:ascii="Times New Roman" w:hAnsi="Times New Roman" w:cs="Times New Roman"/>
                    <w:sz w:val="20"/>
                    <w:szCs w:val="20"/>
                  </w:rPr>
                  <w:delText xml:space="preserve">solvency II </w:delText>
                </w:r>
              </w:del>
              <w:r w:rsidRPr="007B4A49">
                <w:rPr>
                  <w:rFonts w:ascii="Times New Roman" w:hAnsi="Times New Roman" w:cs="Times New Roman"/>
                  <w:sz w:val="20"/>
                  <w:szCs w:val="20"/>
                </w:rPr>
                <w:t xml:space="preserve">reporting currency (C0030/R0130) and in the currencies reported by currency (C0050/R0130). </w:t>
              </w:r>
            </w:ins>
            <w:del w:id="479" w:author="Author">
              <w:r w:rsidRPr="007B4A49" w:rsidDel="00126830">
                <w:rPr>
                  <w:rFonts w:ascii="Times New Roman" w:hAnsi="Times New Roman" w:cs="Times New Roman"/>
                  <w:sz w:val="20"/>
                  <w:szCs w:val="20"/>
                </w:rPr>
                <w:delText>Report the value of the deposits from reinsurers and insurance, intermediaries and reinsurance payables</w:delText>
              </w:r>
              <w:r w:rsidRPr="00186046"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 each of the currencies</w:delText>
              </w:r>
              <w:r w:rsidRPr="00186046" w:rsidDel="00126830">
                <w:rPr>
                  <w:rFonts w:ascii="Times New Roman" w:hAnsi="Times New Roman" w:cs="Times New Roman"/>
                  <w:sz w:val="20"/>
                  <w:szCs w:val="20"/>
                </w:rPr>
                <w:delText xml:space="preserve"> required to be reported separately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480"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481" w:author="Author">
              <w:r>
                <w:rPr>
                  <w:rFonts w:ascii="Times New Roman" w:hAnsi="Times New Roman" w:cs="Times New Roman"/>
                  <w:sz w:val="20"/>
                  <w:szCs w:val="20"/>
                </w:rPr>
                <w:t>5</w:t>
              </w:r>
            </w:ins>
            <w:del w:id="482"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0/R01</w:t>
            </w:r>
            <w:del w:id="483" w:author="Author">
              <w:r w:rsidRPr="007B4A49" w:rsidDel="002E66C6">
                <w:rPr>
                  <w:rFonts w:ascii="Times New Roman" w:hAnsi="Times New Roman" w:cs="Times New Roman"/>
                  <w:sz w:val="20"/>
                  <w:szCs w:val="20"/>
                </w:rPr>
                <w:delText>4</w:delText>
              </w:r>
            </w:del>
            <w:ins w:id="484" w:author="Author">
              <w:r>
                <w:rPr>
                  <w:rFonts w:ascii="Times New Roman" w:hAnsi="Times New Roman" w:cs="Times New Roman"/>
                  <w:sz w:val="20"/>
                  <w:szCs w:val="20"/>
                </w:rPr>
                <w:t>3</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485"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48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48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 - Deposits from reinsurers and insurance, intermediaries and reinsurance</w:t>
            </w:r>
            <w:r>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4612" w:type="dxa"/>
            <w:tcPrChange w:id="488" w:author="Author">
              <w:tcPr>
                <w:tcW w:w="3903" w:type="dxa"/>
              </w:tcPr>
            </w:tcPrChange>
          </w:tcPr>
          <w:p w:rsidR="00126830" w:rsidRPr="007B4A49" w:rsidDel="00126830" w:rsidRDefault="00126830" w:rsidP="007B4A49">
            <w:pPr>
              <w:rPr>
                <w:del w:id="489" w:author="Author"/>
                <w:rFonts w:ascii="Times New Roman" w:hAnsi="Times New Roman" w:cs="Times New Roman"/>
                <w:sz w:val="20"/>
                <w:szCs w:val="20"/>
              </w:rPr>
            </w:pPr>
            <w:ins w:id="490" w:author="Author">
              <w:r w:rsidRPr="007B4A49">
                <w:rPr>
                  <w:rFonts w:ascii="Times New Roman" w:hAnsi="Times New Roman" w:cs="Times New Roman"/>
                  <w:sz w:val="20"/>
                  <w:szCs w:val="20"/>
                </w:rPr>
                <w:t>Report the value of the deposits from reinsurers and insurance, intermediaries and reinsurance payables</w:t>
              </w:r>
              <w:r w:rsidRPr="00186046">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186046">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ins>
            <w:del w:id="491" w:author="Author">
              <w:r w:rsidRPr="007B4A49" w:rsidDel="00126830">
                <w:rPr>
                  <w:rFonts w:ascii="Times New Roman" w:hAnsi="Times New Roman" w:cs="Times New Roman"/>
                  <w:sz w:val="20"/>
                  <w:szCs w:val="20"/>
                </w:rPr>
                <w:delText>Report the total value</w:delText>
              </w:r>
              <w:r w:rsidDel="00126830">
                <w:rPr>
                  <w:rFonts w:ascii="Times New Roman" w:hAnsi="Times New Roman" w:cs="Times New Roman"/>
                  <w:sz w:val="20"/>
                  <w:szCs w:val="20"/>
                </w:rPr>
                <w:delText xml:space="preserve"> </w:delText>
              </w:r>
              <w:r w:rsidRPr="007B4A49" w:rsidDel="00126830">
                <w:rPr>
                  <w:rFonts w:ascii="Times New Roman" w:hAnsi="Times New Roman" w:cs="Times New Roman"/>
                  <w:sz w:val="20"/>
                  <w:szCs w:val="20"/>
                </w:rPr>
                <w:delText xml:space="preserve">of the derivatives </w:delText>
              </w:r>
              <w:r w:rsidRPr="00E26AEE" w:rsidDel="00126830">
                <w:rPr>
                  <w:rFonts w:ascii="Times New Roman" w:hAnsi="Times New Roman" w:cs="Times New Roman"/>
                  <w:sz w:val="20"/>
                  <w:szCs w:val="20"/>
                </w:rPr>
                <w:delText>f</w:delText>
              </w:r>
              <w:r w:rsidDel="00126830">
                <w:rPr>
                  <w:rFonts w:ascii="Times New Roman" w:hAnsi="Times New Roman" w:cs="Times New Roman"/>
                  <w:sz w:val="20"/>
                  <w:szCs w:val="20"/>
                </w:rPr>
                <w:delText>or</w:delText>
              </w:r>
              <w:r w:rsidRPr="00E26AEE" w:rsidDel="00126830">
                <w:rPr>
                  <w:rFonts w:ascii="Times New Roman" w:hAnsi="Times New Roman" w:cs="Times New Roman"/>
                  <w:sz w:val="20"/>
                  <w:szCs w:val="20"/>
                </w:rPr>
                <w:delText xml:space="preserve"> all currencies</w:delText>
              </w:r>
              <w:r w:rsidDel="00126830">
                <w:rPr>
                  <w:rFonts w:ascii="Times New Roman" w:hAnsi="Times New Roman" w:cs="Times New Roman"/>
                  <w:sz w:val="20"/>
                  <w:szCs w:val="20"/>
                </w:rPr>
                <w:delText>.</w:delText>
              </w:r>
            </w:del>
          </w:p>
          <w:p w:rsidR="00126830" w:rsidRPr="00D30FF3" w:rsidRDefault="00126830" w:rsidP="00DE3B52">
            <w:pPr>
              <w:rPr>
                <w:rFonts w:ascii="Times New Roman" w:hAnsi="Times New Roman" w:cs="Times New Roman"/>
                <w:sz w:val="20"/>
                <w:szCs w:val="20"/>
              </w:rPr>
            </w:pPr>
          </w:p>
        </w:tc>
      </w:tr>
      <w:tr w:rsidR="00126830" w:rsidRPr="00C81CBF" w:rsidTr="0061150D">
        <w:tc>
          <w:tcPr>
            <w:tcW w:w="1809" w:type="dxa"/>
            <w:hideMark/>
            <w:tcPrChange w:id="492"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493" w:author="Author">
              <w:r w:rsidRPr="007B4A49" w:rsidDel="002E66C6">
                <w:rPr>
                  <w:rFonts w:ascii="Times New Roman" w:hAnsi="Times New Roman" w:cs="Times New Roman"/>
                  <w:sz w:val="20"/>
                  <w:szCs w:val="20"/>
                </w:rPr>
                <w:delText>3</w:delText>
              </w:r>
            </w:del>
            <w:ins w:id="494" w:author="Author">
              <w:r>
                <w:rPr>
                  <w:rFonts w:ascii="Times New Roman" w:hAnsi="Times New Roman" w:cs="Times New Roman"/>
                  <w:sz w:val="20"/>
                  <w:szCs w:val="20"/>
                </w:rPr>
                <w:t>2</w:t>
              </w:r>
            </w:ins>
            <w:r w:rsidRPr="007B4A49">
              <w:rPr>
                <w:rFonts w:ascii="Times New Roman" w:hAnsi="Times New Roman" w:cs="Times New Roman"/>
                <w:sz w:val="20"/>
                <w:szCs w:val="20"/>
              </w:rPr>
              <w:t>0/R0140</w:t>
            </w:r>
          </w:p>
        </w:tc>
        <w:tc>
          <w:tcPr>
            <w:tcW w:w="2835" w:type="dxa"/>
            <w:hideMark/>
            <w:tcPrChange w:id="495"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49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49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Derivatives</w:t>
            </w:r>
          </w:p>
        </w:tc>
        <w:tc>
          <w:tcPr>
            <w:tcW w:w="4612" w:type="dxa"/>
            <w:tcPrChange w:id="498" w:author="Author">
              <w:tcPr>
                <w:tcW w:w="3903" w:type="dxa"/>
              </w:tcPr>
            </w:tcPrChange>
          </w:tcPr>
          <w:p w:rsidR="00126830" w:rsidRPr="007B4A49" w:rsidRDefault="00126830" w:rsidP="005A0366">
            <w:pPr>
              <w:rPr>
                <w:ins w:id="499" w:author="Author"/>
                <w:rFonts w:ascii="Times New Roman" w:hAnsi="Times New Roman" w:cs="Times New Roman"/>
                <w:sz w:val="20"/>
                <w:szCs w:val="20"/>
              </w:rPr>
            </w:pPr>
            <w:ins w:id="500" w:author="Author">
              <w:r w:rsidRPr="007B4A49">
                <w:rPr>
                  <w:rFonts w:ascii="Times New Roman" w:hAnsi="Times New Roman" w:cs="Times New Roman"/>
                  <w:sz w:val="20"/>
                  <w:szCs w:val="20"/>
                </w:rPr>
                <w:t>Report the total value</w:t>
              </w:r>
              <w:r>
                <w:rPr>
                  <w:rFonts w:ascii="Times New Roman" w:hAnsi="Times New Roman" w:cs="Times New Roman"/>
                  <w:sz w:val="20"/>
                  <w:szCs w:val="20"/>
                </w:rPr>
                <w:t xml:space="preserve"> </w:t>
              </w:r>
              <w:r w:rsidRPr="007B4A49">
                <w:rPr>
                  <w:rFonts w:ascii="Times New Roman" w:hAnsi="Times New Roman" w:cs="Times New Roman"/>
                  <w:sz w:val="20"/>
                  <w:szCs w:val="20"/>
                </w:rPr>
                <w:t xml:space="preserve">of the derivatives </w:t>
              </w:r>
              <w:r w:rsidRPr="00E26AEE">
                <w:rPr>
                  <w:rFonts w:ascii="Times New Roman" w:hAnsi="Times New Roman" w:cs="Times New Roman"/>
                  <w:sz w:val="20"/>
                  <w:szCs w:val="20"/>
                </w:rPr>
                <w:t>f</w:t>
              </w:r>
              <w:r>
                <w:rPr>
                  <w:rFonts w:ascii="Times New Roman" w:hAnsi="Times New Roman" w:cs="Times New Roman"/>
                  <w:sz w:val="20"/>
                  <w:szCs w:val="20"/>
                </w:rPr>
                <w:t>or</w:t>
              </w:r>
              <w:r w:rsidRPr="00E26AEE">
                <w:rPr>
                  <w:rFonts w:ascii="Times New Roman" w:hAnsi="Times New Roman" w:cs="Times New Roman"/>
                  <w:sz w:val="20"/>
                  <w:szCs w:val="20"/>
                </w:rPr>
                <w:t xml:space="preserve"> all currencies</w:t>
              </w:r>
              <w:r>
                <w:rPr>
                  <w:rFonts w:ascii="Times New Roman" w:hAnsi="Times New Roman" w:cs="Times New Roman"/>
                  <w:sz w:val="20"/>
                  <w:szCs w:val="20"/>
                </w:rPr>
                <w:t>.</w:t>
              </w:r>
            </w:ins>
          </w:p>
          <w:p w:rsidR="00126830" w:rsidRPr="00D30FF3" w:rsidRDefault="00126830">
            <w:pPr>
              <w:rPr>
                <w:rFonts w:ascii="Times New Roman" w:hAnsi="Times New Roman" w:cs="Times New Roman"/>
                <w:sz w:val="20"/>
                <w:szCs w:val="20"/>
              </w:rPr>
            </w:pPr>
            <w:del w:id="501" w:author="Author">
              <w:r w:rsidRPr="007B4A49" w:rsidDel="00126830">
                <w:rPr>
                  <w:rFonts w:ascii="Times New Roman" w:hAnsi="Times New Roman" w:cs="Times New Roman"/>
                  <w:sz w:val="20"/>
                  <w:szCs w:val="20"/>
                </w:rPr>
                <w:delText>Report the value of the derivatives</w:delText>
              </w:r>
              <w:r w:rsidRPr="00821AEB"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821AEB" w:rsidDel="00126830">
                <w:rPr>
                  <w:rFonts w:ascii="Times New Roman" w:hAnsi="Times New Roman" w:cs="Times New Roman"/>
                  <w:sz w:val="20"/>
                  <w:szCs w:val="20"/>
                </w:rPr>
                <w:delText xml:space="preserve"> the </w:delText>
              </w:r>
              <w:r w:rsidDel="00126830">
                <w:rPr>
                  <w:rFonts w:ascii="Times New Roman" w:hAnsi="Times New Roman" w:cs="Times New Roman"/>
                  <w:sz w:val="20"/>
                  <w:szCs w:val="20"/>
                </w:rPr>
                <w:delText xml:space="preserve">solvency II </w:delText>
              </w:r>
              <w:r w:rsidRPr="00821AEB" w:rsidDel="00126830">
                <w:rPr>
                  <w:rFonts w:ascii="Times New Roman" w:hAnsi="Times New Roman" w:cs="Times New Roman"/>
                  <w:sz w:val="20"/>
                  <w:szCs w:val="20"/>
                </w:rPr>
                <w:delText>reporting currency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502"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503" w:author="Author">
              <w:r>
                <w:rPr>
                  <w:rFonts w:ascii="Times New Roman" w:hAnsi="Times New Roman" w:cs="Times New Roman"/>
                  <w:sz w:val="20"/>
                  <w:szCs w:val="20"/>
                </w:rPr>
                <w:t>3</w:t>
              </w:r>
            </w:ins>
            <w:del w:id="504"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0/R0140</w:t>
            </w:r>
          </w:p>
        </w:tc>
        <w:tc>
          <w:tcPr>
            <w:tcW w:w="2835" w:type="dxa"/>
            <w:hideMark/>
            <w:tcPrChange w:id="505" w:author="Author">
              <w:tcPr>
                <w:tcW w:w="3544" w:type="dxa"/>
                <w:hideMark/>
              </w:tcPr>
            </w:tcPrChange>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50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50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 xml:space="preserve">the </w:t>
            </w:r>
            <w:del w:id="508" w:author="Author">
              <w:r w:rsidDel="003D5BF8">
                <w:rPr>
                  <w:rFonts w:ascii="Times New Roman" w:hAnsi="Times New Roman" w:cs="Times New Roman"/>
                  <w:sz w:val="20"/>
                  <w:szCs w:val="20"/>
                </w:rPr>
                <w:delText xml:space="preserve">solvency II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Derivatives</w:t>
            </w:r>
          </w:p>
        </w:tc>
        <w:tc>
          <w:tcPr>
            <w:tcW w:w="4612" w:type="dxa"/>
            <w:tcPrChange w:id="509" w:author="Author">
              <w:tcPr>
                <w:tcW w:w="3903" w:type="dxa"/>
              </w:tcPr>
            </w:tcPrChange>
          </w:tcPr>
          <w:p w:rsidR="00126830" w:rsidRPr="007B4A49" w:rsidDel="00126830" w:rsidRDefault="00126830" w:rsidP="007B4A49">
            <w:pPr>
              <w:rPr>
                <w:del w:id="510" w:author="Author"/>
                <w:rFonts w:ascii="Times New Roman" w:hAnsi="Times New Roman" w:cs="Times New Roman"/>
                <w:sz w:val="20"/>
                <w:szCs w:val="20"/>
              </w:rPr>
            </w:pPr>
            <w:ins w:id="511" w:author="Author">
              <w:r w:rsidRPr="007B4A49">
                <w:rPr>
                  <w:rFonts w:ascii="Times New Roman" w:hAnsi="Times New Roman" w:cs="Times New Roman"/>
                  <w:sz w:val="20"/>
                  <w:szCs w:val="20"/>
                </w:rPr>
                <w:t>Report the value of the derivatives</w:t>
              </w:r>
              <w:r w:rsidRPr="00821AEB">
                <w:rPr>
                  <w:rFonts w:ascii="Times New Roman" w:hAnsi="Times New Roman" w:cs="Times New Roman"/>
                  <w:sz w:val="20"/>
                  <w:szCs w:val="20"/>
                </w:rPr>
                <w:t xml:space="preserve"> f</w:t>
              </w:r>
              <w:r>
                <w:rPr>
                  <w:rFonts w:ascii="Times New Roman" w:hAnsi="Times New Roman" w:cs="Times New Roman"/>
                  <w:sz w:val="20"/>
                  <w:szCs w:val="20"/>
                </w:rPr>
                <w:t>or</w:t>
              </w:r>
              <w:r w:rsidRPr="00821AEB">
                <w:rPr>
                  <w:rFonts w:ascii="Times New Roman" w:hAnsi="Times New Roman" w:cs="Times New Roman"/>
                  <w:sz w:val="20"/>
                  <w:szCs w:val="20"/>
                </w:rPr>
                <w:t xml:space="preserve"> the </w:t>
              </w:r>
              <w:del w:id="512" w:author="Author">
                <w:r w:rsidDel="003D5BF8">
                  <w:rPr>
                    <w:rFonts w:ascii="Times New Roman" w:hAnsi="Times New Roman" w:cs="Times New Roman"/>
                    <w:sz w:val="20"/>
                    <w:szCs w:val="20"/>
                  </w:rPr>
                  <w:delText xml:space="preserve">solvency II </w:delText>
                </w:r>
              </w:del>
              <w:r w:rsidRPr="00821AEB">
                <w:rPr>
                  <w:rFonts w:ascii="Times New Roman" w:hAnsi="Times New Roman" w:cs="Times New Roman"/>
                  <w:sz w:val="20"/>
                  <w:szCs w:val="20"/>
                </w:rPr>
                <w:t>reporting currency</w:t>
              </w:r>
              <w:r>
                <w:rPr>
                  <w:rFonts w:ascii="Times New Roman" w:hAnsi="Times New Roman" w:cs="Times New Roman"/>
                  <w:sz w:val="20"/>
                  <w:szCs w:val="20"/>
                </w:rPr>
                <w:t>.</w:t>
              </w:r>
            </w:ins>
            <w:del w:id="513" w:author="Author">
              <w:r w:rsidRPr="007B4A49" w:rsidDel="00126830">
                <w:rPr>
                  <w:rFonts w:ascii="Times New Roman" w:hAnsi="Times New Roman" w:cs="Times New Roman"/>
                  <w:sz w:val="20"/>
                  <w:szCs w:val="20"/>
                </w:rPr>
                <w:delText>Report the total value of the derivatives</w:delText>
              </w:r>
              <w:r w:rsidRPr="008D4CA7"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 the</w:delText>
              </w:r>
              <w:r w:rsidRPr="008D4CA7" w:rsidDel="00126830">
                <w:rPr>
                  <w:rFonts w:ascii="Times New Roman" w:hAnsi="Times New Roman" w:cs="Times New Roman"/>
                  <w:sz w:val="20"/>
                  <w:szCs w:val="20"/>
                </w:rPr>
                <w:delText xml:space="preserve"> remaining currencies that are not reported by currency</w:delText>
              </w:r>
              <w:r w:rsidRPr="007B4A49" w:rsidDel="00126830">
                <w:rPr>
                  <w:rFonts w:ascii="Times New Roman" w:hAnsi="Times New Roman" w:cs="Times New Roman"/>
                  <w:sz w:val="20"/>
                  <w:szCs w:val="20"/>
                </w:rPr>
                <w:delText xml:space="preserve">. </w:delText>
              </w:r>
            </w:del>
          </w:p>
          <w:p w:rsidR="00126830" w:rsidRPr="007B4A49" w:rsidDel="00126830" w:rsidRDefault="00126830" w:rsidP="007B4A49">
            <w:pPr>
              <w:rPr>
                <w:del w:id="514" w:author="Author"/>
                <w:rFonts w:ascii="Times New Roman" w:hAnsi="Times New Roman" w:cs="Times New Roman"/>
                <w:sz w:val="20"/>
                <w:szCs w:val="20"/>
              </w:rPr>
            </w:pPr>
          </w:p>
          <w:p w:rsidR="00126830" w:rsidRPr="00D30FF3" w:rsidRDefault="00126830" w:rsidP="00500C15">
            <w:pPr>
              <w:rPr>
                <w:rFonts w:ascii="Times New Roman" w:hAnsi="Times New Roman" w:cs="Times New Roman"/>
                <w:sz w:val="20"/>
                <w:szCs w:val="20"/>
              </w:rPr>
            </w:pPr>
            <w:del w:id="515" w:author="Author">
              <w:r w:rsidRPr="007B4A49" w:rsidDel="00126830">
                <w:rPr>
                  <w:rFonts w:ascii="Times New Roman" w:hAnsi="Times New Roman" w:cs="Times New Roman"/>
                  <w:sz w:val="20"/>
                  <w:szCs w:val="20"/>
                </w:rPr>
                <w:delText xml:space="preserve">This means that this cell excludes the amount reported in the </w:delText>
              </w:r>
              <w:r w:rsidDel="00126830">
                <w:rPr>
                  <w:rFonts w:ascii="Times New Roman" w:hAnsi="Times New Roman" w:cs="Times New Roman"/>
                  <w:sz w:val="20"/>
                  <w:szCs w:val="20"/>
                </w:rPr>
                <w:delText xml:space="preserve">solvency II </w:delText>
              </w:r>
              <w:r w:rsidRPr="007B4A49" w:rsidDel="00126830">
                <w:rPr>
                  <w:rFonts w:ascii="Times New Roman" w:hAnsi="Times New Roman" w:cs="Times New Roman"/>
                  <w:sz w:val="20"/>
                  <w:szCs w:val="20"/>
                </w:rPr>
                <w:delText xml:space="preserve">reporting currency (C0030/R0140) and in the currencies reported by currency (C0050/R0140). </w:delText>
              </w:r>
            </w:del>
          </w:p>
        </w:tc>
      </w:tr>
      <w:tr w:rsidR="00126830" w:rsidRPr="00C81CBF" w:rsidTr="0061150D">
        <w:tc>
          <w:tcPr>
            <w:tcW w:w="1809" w:type="dxa"/>
            <w:hideMark/>
            <w:tcPrChange w:id="516"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517" w:author="Author">
              <w:r>
                <w:rPr>
                  <w:rFonts w:ascii="Times New Roman" w:hAnsi="Times New Roman" w:cs="Times New Roman"/>
                  <w:sz w:val="20"/>
                  <w:szCs w:val="20"/>
                </w:rPr>
                <w:t>4</w:t>
              </w:r>
            </w:ins>
            <w:del w:id="518"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0/R0140</w:t>
            </w:r>
          </w:p>
        </w:tc>
        <w:tc>
          <w:tcPr>
            <w:tcW w:w="2835" w:type="dxa"/>
            <w:hideMark/>
            <w:tcPrChange w:id="519" w:author="Author">
              <w:tcPr>
                <w:tcW w:w="3544" w:type="dxa"/>
                <w:hideMark/>
              </w:tcPr>
            </w:tcPrChange>
          </w:tcPr>
          <w:p w:rsidR="00126830" w:rsidRPr="00D30FF3" w:rsidRDefault="00126830" w:rsidP="005F2115">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520"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521"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del w:id="522" w:author="Author">
              <w:r w:rsidDel="005F2115">
                <w:rPr>
                  <w:rFonts w:ascii="Times New Roman" w:hAnsi="Times New Roman" w:cs="Times New Roman"/>
                  <w:sz w:val="20"/>
                  <w:szCs w:val="20"/>
                </w:rPr>
                <w:delText xml:space="preserve">the </w:delText>
              </w:r>
            </w:del>
            <w:r w:rsidRPr="00A86DB3">
              <w:rPr>
                <w:rFonts w:ascii="Times New Roman" w:hAnsi="Times New Roman" w:cs="Times New Roman"/>
                <w:sz w:val="20"/>
                <w:szCs w:val="20"/>
              </w:rPr>
              <w:t>remaining other currencies - Derivatives</w:t>
            </w:r>
          </w:p>
        </w:tc>
        <w:tc>
          <w:tcPr>
            <w:tcW w:w="4612" w:type="dxa"/>
            <w:tcPrChange w:id="523" w:author="Author">
              <w:tcPr>
                <w:tcW w:w="3903" w:type="dxa"/>
              </w:tcPr>
            </w:tcPrChange>
          </w:tcPr>
          <w:p w:rsidR="00126830" w:rsidRPr="007B4A49" w:rsidRDefault="00126830" w:rsidP="005A0366">
            <w:pPr>
              <w:rPr>
                <w:ins w:id="524" w:author="Author"/>
                <w:rFonts w:ascii="Times New Roman" w:hAnsi="Times New Roman" w:cs="Times New Roman"/>
                <w:sz w:val="20"/>
                <w:szCs w:val="20"/>
              </w:rPr>
            </w:pPr>
            <w:ins w:id="525" w:author="Author">
              <w:r w:rsidRPr="007B4A49">
                <w:rPr>
                  <w:rFonts w:ascii="Times New Roman" w:hAnsi="Times New Roman" w:cs="Times New Roman"/>
                  <w:sz w:val="20"/>
                  <w:szCs w:val="20"/>
                </w:rPr>
                <w:t>Report the total value of the derivatives</w:t>
              </w:r>
              <w:r w:rsidRPr="008D4CA7">
                <w:rPr>
                  <w:rFonts w:ascii="Times New Roman" w:hAnsi="Times New Roman" w:cs="Times New Roman"/>
                  <w:sz w:val="20"/>
                  <w:szCs w:val="20"/>
                </w:rPr>
                <w:t xml:space="preserve"> f</w:t>
              </w:r>
              <w:r>
                <w:rPr>
                  <w:rFonts w:ascii="Times New Roman" w:hAnsi="Times New Roman" w:cs="Times New Roman"/>
                  <w:sz w:val="20"/>
                  <w:szCs w:val="20"/>
                </w:rPr>
                <w:t>or the</w:t>
              </w:r>
              <w:r w:rsidRPr="008D4CA7">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ins>
          </w:p>
          <w:p w:rsidR="00126830" w:rsidRPr="007B4A49" w:rsidRDefault="00126830" w:rsidP="005A0366">
            <w:pPr>
              <w:rPr>
                <w:ins w:id="526" w:author="Author"/>
                <w:rFonts w:ascii="Times New Roman" w:hAnsi="Times New Roman" w:cs="Times New Roman"/>
                <w:sz w:val="20"/>
                <w:szCs w:val="20"/>
              </w:rPr>
            </w:pPr>
          </w:p>
          <w:p w:rsidR="00126830" w:rsidRPr="00D30FF3" w:rsidRDefault="00126830" w:rsidP="003D5BF8">
            <w:pPr>
              <w:rPr>
                <w:rFonts w:ascii="Times New Roman" w:hAnsi="Times New Roman" w:cs="Times New Roman"/>
                <w:sz w:val="20"/>
                <w:szCs w:val="20"/>
              </w:rPr>
            </w:pPr>
            <w:ins w:id="527" w:author="Author">
              <w:r w:rsidRPr="007B4A49">
                <w:rPr>
                  <w:rFonts w:ascii="Times New Roman" w:hAnsi="Times New Roman" w:cs="Times New Roman"/>
                  <w:sz w:val="20"/>
                  <w:szCs w:val="20"/>
                </w:rPr>
                <w:t xml:space="preserve">This means that this cell excludes the amount reported in the </w:t>
              </w:r>
              <w:del w:id="528" w:author="Author">
                <w:r w:rsidDel="003D5BF8">
                  <w:rPr>
                    <w:rFonts w:ascii="Times New Roman" w:hAnsi="Times New Roman" w:cs="Times New Roman"/>
                    <w:sz w:val="20"/>
                    <w:szCs w:val="20"/>
                  </w:rPr>
                  <w:delText xml:space="preserve">solvency II </w:delText>
                </w:r>
              </w:del>
              <w:r w:rsidRPr="007B4A49">
                <w:rPr>
                  <w:rFonts w:ascii="Times New Roman" w:hAnsi="Times New Roman" w:cs="Times New Roman"/>
                  <w:sz w:val="20"/>
                  <w:szCs w:val="20"/>
                </w:rPr>
                <w:t xml:space="preserve">reporting currency (C0030/R0140) and in the currencies reported by currency (C0050/R0140). </w:t>
              </w:r>
            </w:ins>
            <w:del w:id="529" w:author="Author">
              <w:r w:rsidRPr="007B4A49" w:rsidDel="00126830">
                <w:rPr>
                  <w:rFonts w:ascii="Times New Roman" w:hAnsi="Times New Roman" w:cs="Times New Roman"/>
                  <w:sz w:val="20"/>
                  <w:szCs w:val="20"/>
                </w:rPr>
                <w:delText>Report the value of the derivatives</w:delText>
              </w:r>
              <w:r w:rsidRPr="00DB2F0D"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DB2F0D" w:rsidDel="00126830">
                <w:rPr>
                  <w:rFonts w:ascii="Times New Roman" w:hAnsi="Times New Roman" w:cs="Times New Roman"/>
                  <w:sz w:val="20"/>
                  <w:szCs w:val="20"/>
                </w:rPr>
                <w:delText xml:space="preserve"> each of the currency required to be reported separately</w:delText>
              </w:r>
              <w:r w:rsidRPr="007B4A49" w:rsidDel="00126830">
                <w:rPr>
                  <w:rFonts w:ascii="Times New Roman" w:hAnsi="Times New Roman" w:cs="Times New Roman"/>
                  <w:sz w:val="20"/>
                  <w:szCs w:val="20"/>
                </w:rPr>
                <w:delText>.</w:delText>
              </w:r>
            </w:del>
          </w:p>
        </w:tc>
      </w:tr>
      <w:tr w:rsidR="00126830" w:rsidRPr="00C81CBF" w:rsidTr="0061150D">
        <w:tc>
          <w:tcPr>
            <w:tcW w:w="1809" w:type="dxa"/>
            <w:hideMark/>
            <w:tcPrChange w:id="530"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531" w:author="Author">
              <w:r>
                <w:rPr>
                  <w:rFonts w:ascii="Times New Roman" w:hAnsi="Times New Roman" w:cs="Times New Roman"/>
                  <w:sz w:val="20"/>
                  <w:szCs w:val="20"/>
                </w:rPr>
                <w:t>5</w:t>
              </w:r>
            </w:ins>
            <w:del w:id="532"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0/R01</w:t>
            </w:r>
            <w:del w:id="533" w:author="Author">
              <w:r w:rsidRPr="007B4A49" w:rsidDel="002E66C6">
                <w:rPr>
                  <w:rFonts w:ascii="Times New Roman" w:hAnsi="Times New Roman" w:cs="Times New Roman"/>
                  <w:sz w:val="20"/>
                  <w:szCs w:val="20"/>
                </w:rPr>
                <w:delText>5</w:delText>
              </w:r>
            </w:del>
            <w:ins w:id="534" w:author="Author">
              <w:r>
                <w:rPr>
                  <w:rFonts w:ascii="Times New Roman" w:hAnsi="Times New Roman" w:cs="Times New Roman"/>
                  <w:sz w:val="20"/>
                  <w:szCs w:val="20"/>
                </w:rPr>
                <w:t>4</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535"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53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53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 - Derivatives</w:t>
            </w:r>
          </w:p>
        </w:tc>
        <w:tc>
          <w:tcPr>
            <w:tcW w:w="4612" w:type="dxa"/>
            <w:tcPrChange w:id="538" w:author="Author">
              <w:tcPr>
                <w:tcW w:w="3903" w:type="dxa"/>
              </w:tcPr>
            </w:tcPrChange>
          </w:tcPr>
          <w:p w:rsidR="00126830" w:rsidRPr="00D30FF3" w:rsidRDefault="00126830" w:rsidP="00BF3301">
            <w:pPr>
              <w:rPr>
                <w:rFonts w:ascii="Times New Roman" w:hAnsi="Times New Roman" w:cs="Times New Roman"/>
                <w:sz w:val="20"/>
                <w:szCs w:val="20"/>
              </w:rPr>
            </w:pPr>
            <w:ins w:id="539" w:author="Author">
              <w:r w:rsidRPr="007B4A49">
                <w:rPr>
                  <w:rFonts w:ascii="Times New Roman" w:hAnsi="Times New Roman" w:cs="Times New Roman"/>
                  <w:sz w:val="20"/>
                  <w:szCs w:val="20"/>
                </w:rPr>
                <w:t>Report the value of the derivatives</w:t>
              </w:r>
              <w:r w:rsidRPr="00DB2F0D">
                <w:rPr>
                  <w:rFonts w:ascii="Times New Roman" w:hAnsi="Times New Roman" w:cs="Times New Roman"/>
                  <w:sz w:val="20"/>
                  <w:szCs w:val="20"/>
                </w:rPr>
                <w:t xml:space="preserve"> f</w:t>
              </w:r>
              <w:r>
                <w:rPr>
                  <w:rFonts w:ascii="Times New Roman" w:hAnsi="Times New Roman" w:cs="Times New Roman"/>
                  <w:sz w:val="20"/>
                  <w:szCs w:val="20"/>
                </w:rPr>
                <w:t>or</w:t>
              </w:r>
              <w:r w:rsidRPr="00DB2F0D">
                <w:rPr>
                  <w:rFonts w:ascii="Times New Roman" w:hAnsi="Times New Roman" w:cs="Times New Roman"/>
                  <w:sz w:val="20"/>
                  <w:szCs w:val="20"/>
                </w:rPr>
                <w:t xml:space="preserve"> each of the currency required to be reported separately</w:t>
              </w:r>
              <w:r w:rsidRPr="007B4A49">
                <w:rPr>
                  <w:rFonts w:ascii="Times New Roman" w:hAnsi="Times New Roman" w:cs="Times New Roman"/>
                  <w:sz w:val="20"/>
                  <w:szCs w:val="20"/>
                </w:rPr>
                <w:t>.</w:t>
              </w:r>
            </w:ins>
            <w:del w:id="540" w:author="Author">
              <w:r w:rsidRPr="007B4A49" w:rsidDel="00126830">
                <w:rPr>
                  <w:rFonts w:ascii="Times New Roman" w:hAnsi="Times New Roman" w:cs="Times New Roman"/>
                  <w:sz w:val="20"/>
                  <w:szCs w:val="20"/>
                </w:rPr>
                <w:delText>Report the total value of the financial liabilities</w:delText>
              </w:r>
              <w:r w:rsidRPr="007C24F6"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7C24F6" w:rsidDel="00126830">
                <w:rPr>
                  <w:rFonts w:ascii="Times New Roman" w:hAnsi="Times New Roman" w:cs="Times New Roman"/>
                  <w:sz w:val="20"/>
                  <w:szCs w:val="20"/>
                </w:rPr>
                <w:delText xml:space="preserve"> all currencies</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541"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542" w:author="Author">
              <w:r w:rsidRPr="007B4A49" w:rsidDel="002E66C6">
                <w:rPr>
                  <w:rFonts w:ascii="Times New Roman" w:hAnsi="Times New Roman" w:cs="Times New Roman"/>
                  <w:sz w:val="20"/>
                  <w:szCs w:val="20"/>
                </w:rPr>
                <w:delText>3</w:delText>
              </w:r>
            </w:del>
            <w:ins w:id="543" w:author="Author">
              <w:r>
                <w:rPr>
                  <w:rFonts w:ascii="Times New Roman" w:hAnsi="Times New Roman" w:cs="Times New Roman"/>
                  <w:sz w:val="20"/>
                  <w:szCs w:val="20"/>
                </w:rPr>
                <w:t>2</w:t>
              </w:r>
            </w:ins>
            <w:r w:rsidRPr="007B4A49">
              <w:rPr>
                <w:rFonts w:ascii="Times New Roman" w:hAnsi="Times New Roman" w:cs="Times New Roman"/>
                <w:sz w:val="20"/>
                <w:szCs w:val="20"/>
              </w:rPr>
              <w:t>0/R0150</w:t>
            </w:r>
          </w:p>
        </w:tc>
        <w:tc>
          <w:tcPr>
            <w:tcW w:w="2835" w:type="dxa"/>
            <w:hideMark/>
            <w:tcPrChange w:id="544"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545"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546"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Financial liabilities </w:t>
            </w:r>
          </w:p>
        </w:tc>
        <w:tc>
          <w:tcPr>
            <w:tcW w:w="4612" w:type="dxa"/>
            <w:tcPrChange w:id="547" w:author="Author">
              <w:tcPr>
                <w:tcW w:w="3903" w:type="dxa"/>
              </w:tcPr>
            </w:tcPrChange>
          </w:tcPr>
          <w:p w:rsidR="00126830" w:rsidRPr="00D30FF3" w:rsidRDefault="00126830">
            <w:pPr>
              <w:rPr>
                <w:rFonts w:ascii="Times New Roman" w:hAnsi="Times New Roman" w:cs="Times New Roman"/>
                <w:sz w:val="20"/>
                <w:szCs w:val="20"/>
              </w:rPr>
            </w:pPr>
            <w:ins w:id="548" w:author="Author">
              <w:r w:rsidRPr="007B4A49">
                <w:rPr>
                  <w:rFonts w:ascii="Times New Roman" w:hAnsi="Times New Roman" w:cs="Times New Roman"/>
                  <w:sz w:val="20"/>
                  <w:szCs w:val="20"/>
                </w:rPr>
                <w:t>Report the total value of the financial liabilities</w:t>
              </w:r>
              <w:r w:rsidRPr="007C24F6">
                <w:rPr>
                  <w:rFonts w:ascii="Times New Roman" w:hAnsi="Times New Roman" w:cs="Times New Roman"/>
                  <w:sz w:val="20"/>
                  <w:szCs w:val="20"/>
                </w:rPr>
                <w:t xml:space="preserve"> f</w:t>
              </w:r>
              <w:r>
                <w:rPr>
                  <w:rFonts w:ascii="Times New Roman" w:hAnsi="Times New Roman" w:cs="Times New Roman"/>
                  <w:sz w:val="20"/>
                  <w:szCs w:val="20"/>
                </w:rPr>
                <w:t>or</w:t>
              </w:r>
              <w:r w:rsidRPr="007C24F6">
                <w:rPr>
                  <w:rFonts w:ascii="Times New Roman" w:hAnsi="Times New Roman" w:cs="Times New Roman"/>
                  <w:sz w:val="20"/>
                  <w:szCs w:val="20"/>
                </w:rPr>
                <w:t xml:space="preserve"> all currencies</w:t>
              </w:r>
              <w:r>
                <w:rPr>
                  <w:rFonts w:ascii="Times New Roman" w:hAnsi="Times New Roman" w:cs="Times New Roman"/>
                  <w:sz w:val="20"/>
                  <w:szCs w:val="20"/>
                </w:rPr>
                <w:t>.</w:t>
              </w:r>
            </w:ins>
            <w:del w:id="549" w:author="Author">
              <w:r w:rsidRPr="007B4A49" w:rsidDel="00126830">
                <w:rPr>
                  <w:rFonts w:ascii="Times New Roman" w:hAnsi="Times New Roman" w:cs="Times New Roman"/>
                  <w:sz w:val="20"/>
                  <w:szCs w:val="20"/>
                </w:rPr>
                <w:delText>Report the value of the financial liabilities</w:delText>
              </w:r>
              <w:r w:rsidRPr="00F000DE"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F000DE" w:rsidDel="00126830">
                <w:rPr>
                  <w:rFonts w:ascii="Times New Roman" w:hAnsi="Times New Roman" w:cs="Times New Roman"/>
                  <w:sz w:val="20"/>
                  <w:szCs w:val="20"/>
                </w:rPr>
                <w:delText xml:space="preserve"> the </w:delText>
              </w:r>
              <w:r w:rsidDel="00126830">
                <w:rPr>
                  <w:rFonts w:ascii="Times New Roman" w:hAnsi="Times New Roman" w:cs="Times New Roman"/>
                  <w:sz w:val="20"/>
                  <w:szCs w:val="20"/>
                </w:rPr>
                <w:delText xml:space="preserve">solvency II </w:delText>
              </w:r>
              <w:r w:rsidRPr="00F000DE" w:rsidDel="00126830">
                <w:rPr>
                  <w:rFonts w:ascii="Times New Roman" w:hAnsi="Times New Roman" w:cs="Times New Roman"/>
                  <w:sz w:val="20"/>
                  <w:szCs w:val="20"/>
                </w:rPr>
                <w:delText>reporting currency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550" w:author="Author">
              <w:tcPr>
                <w:tcW w:w="1809" w:type="dxa"/>
                <w:hideMark/>
              </w:tcPr>
            </w:tcPrChange>
          </w:tcPr>
          <w:p w:rsidR="00126830" w:rsidRPr="00D30FF3" w:rsidRDefault="00126830" w:rsidP="002779AD">
            <w:pPr>
              <w:rPr>
                <w:rFonts w:ascii="Times New Roman" w:hAnsi="Times New Roman" w:cs="Times New Roman"/>
                <w:sz w:val="20"/>
                <w:szCs w:val="20"/>
              </w:rPr>
            </w:pPr>
            <w:r w:rsidRPr="007B4A49">
              <w:rPr>
                <w:rFonts w:ascii="Times New Roman" w:hAnsi="Times New Roman" w:cs="Times New Roman"/>
                <w:sz w:val="20"/>
                <w:szCs w:val="20"/>
              </w:rPr>
              <w:t>C00</w:t>
            </w:r>
            <w:ins w:id="551" w:author="Author">
              <w:r>
                <w:rPr>
                  <w:rFonts w:ascii="Times New Roman" w:hAnsi="Times New Roman" w:cs="Times New Roman"/>
                  <w:sz w:val="20"/>
                  <w:szCs w:val="20"/>
                </w:rPr>
                <w:t>3</w:t>
              </w:r>
            </w:ins>
            <w:del w:id="552"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0/R0150</w:t>
            </w:r>
          </w:p>
        </w:tc>
        <w:tc>
          <w:tcPr>
            <w:tcW w:w="2835" w:type="dxa"/>
            <w:hideMark/>
            <w:tcPrChange w:id="553" w:author="Author">
              <w:tcPr>
                <w:tcW w:w="3544" w:type="dxa"/>
                <w:hideMark/>
              </w:tcPr>
            </w:tcPrChange>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554"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555"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 xml:space="preserve">the </w:t>
            </w:r>
            <w:del w:id="556" w:author="Author">
              <w:r w:rsidDel="003D5BF8">
                <w:rPr>
                  <w:rFonts w:ascii="Times New Roman" w:hAnsi="Times New Roman" w:cs="Times New Roman"/>
                  <w:sz w:val="20"/>
                  <w:szCs w:val="20"/>
                </w:rPr>
                <w:delText xml:space="preserve">solvency II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Financial liabilities</w:t>
            </w:r>
          </w:p>
        </w:tc>
        <w:tc>
          <w:tcPr>
            <w:tcW w:w="4612" w:type="dxa"/>
            <w:tcPrChange w:id="557" w:author="Author">
              <w:tcPr>
                <w:tcW w:w="3903" w:type="dxa"/>
              </w:tcPr>
            </w:tcPrChange>
          </w:tcPr>
          <w:p w:rsidR="00126830" w:rsidRPr="007B4A49" w:rsidDel="00126830" w:rsidRDefault="00126830" w:rsidP="007B4A49">
            <w:pPr>
              <w:rPr>
                <w:del w:id="558" w:author="Author"/>
                <w:rFonts w:ascii="Times New Roman" w:hAnsi="Times New Roman" w:cs="Times New Roman"/>
                <w:sz w:val="20"/>
                <w:szCs w:val="20"/>
              </w:rPr>
            </w:pPr>
            <w:ins w:id="559" w:author="Author">
              <w:r w:rsidRPr="007B4A49">
                <w:rPr>
                  <w:rFonts w:ascii="Times New Roman" w:hAnsi="Times New Roman" w:cs="Times New Roman"/>
                  <w:sz w:val="20"/>
                  <w:szCs w:val="20"/>
                </w:rPr>
                <w:t>Report the value of the financial liabilities</w:t>
              </w:r>
              <w:r w:rsidRPr="00F000DE">
                <w:rPr>
                  <w:rFonts w:ascii="Times New Roman" w:hAnsi="Times New Roman" w:cs="Times New Roman"/>
                  <w:sz w:val="20"/>
                  <w:szCs w:val="20"/>
                </w:rPr>
                <w:t xml:space="preserve"> f</w:t>
              </w:r>
              <w:r>
                <w:rPr>
                  <w:rFonts w:ascii="Times New Roman" w:hAnsi="Times New Roman" w:cs="Times New Roman"/>
                  <w:sz w:val="20"/>
                  <w:szCs w:val="20"/>
                </w:rPr>
                <w:t>or</w:t>
              </w:r>
              <w:r w:rsidRPr="00F000DE">
                <w:rPr>
                  <w:rFonts w:ascii="Times New Roman" w:hAnsi="Times New Roman" w:cs="Times New Roman"/>
                  <w:sz w:val="20"/>
                  <w:szCs w:val="20"/>
                </w:rPr>
                <w:t xml:space="preserve"> the </w:t>
              </w:r>
              <w:del w:id="560" w:author="Author">
                <w:r w:rsidDel="003D5BF8">
                  <w:rPr>
                    <w:rFonts w:ascii="Times New Roman" w:hAnsi="Times New Roman" w:cs="Times New Roman"/>
                    <w:sz w:val="20"/>
                    <w:szCs w:val="20"/>
                  </w:rPr>
                  <w:delText xml:space="preserve">solvency II </w:delText>
                </w:r>
              </w:del>
              <w:r w:rsidRPr="00F000DE">
                <w:rPr>
                  <w:rFonts w:ascii="Times New Roman" w:hAnsi="Times New Roman" w:cs="Times New Roman"/>
                  <w:sz w:val="20"/>
                  <w:szCs w:val="20"/>
                </w:rPr>
                <w:t>reporting currency</w:t>
              </w:r>
              <w:r>
                <w:rPr>
                  <w:rFonts w:ascii="Times New Roman" w:hAnsi="Times New Roman" w:cs="Times New Roman"/>
                  <w:sz w:val="20"/>
                  <w:szCs w:val="20"/>
                </w:rPr>
                <w:t>.</w:t>
              </w:r>
            </w:ins>
            <w:del w:id="561" w:author="Author">
              <w:r w:rsidRPr="007B4A49" w:rsidDel="00126830">
                <w:rPr>
                  <w:rFonts w:ascii="Times New Roman" w:hAnsi="Times New Roman" w:cs="Times New Roman"/>
                  <w:sz w:val="20"/>
                  <w:szCs w:val="20"/>
                </w:rPr>
                <w:delText>Report the total value of the financial liabilities</w:delText>
              </w:r>
              <w:r w:rsidRPr="00DA682F"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DA682F" w:rsidDel="00126830">
                <w:rPr>
                  <w:rFonts w:ascii="Times New Roman" w:hAnsi="Times New Roman" w:cs="Times New Roman"/>
                  <w:sz w:val="20"/>
                  <w:szCs w:val="20"/>
                </w:rPr>
                <w:delText xml:space="preserve"> </w:delText>
              </w:r>
              <w:r w:rsidDel="00126830">
                <w:rPr>
                  <w:rFonts w:ascii="Times New Roman" w:hAnsi="Times New Roman" w:cs="Times New Roman"/>
                  <w:sz w:val="20"/>
                  <w:szCs w:val="20"/>
                </w:rPr>
                <w:delText xml:space="preserve">the </w:delText>
              </w:r>
              <w:r w:rsidRPr="00DA682F" w:rsidDel="00126830">
                <w:rPr>
                  <w:rFonts w:ascii="Times New Roman" w:hAnsi="Times New Roman" w:cs="Times New Roman"/>
                  <w:sz w:val="20"/>
                  <w:szCs w:val="20"/>
                </w:rPr>
                <w:delText>remaining currencies that are not reported by currency</w:delText>
              </w:r>
              <w:r w:rsidRPr="007B4A49" w:rsidDel="00126830">
                <w:rPr>
                  <w:rFonts w:ascii="Times New Roman" w:hAnsi="Times New Roman" w:cs="Times New Roman"/>
                  <w:sz w:val="20"/>
                  <w:szCs w:val="20"/>
                </w:rPr>
                <w:delText xml:space="preserve">. </w:delText>
              </w:r>
            </w:del>
          </w:p>
          <w:p w:rsidR="00126830" w:rsidRPr="007B4A49" w:rsidDel="00126830" w:rsidRDefault="00126830" w:rsidP="007B4A49">
            <w:pPr>
              <w:rPr>
                <w:del w:id="562" w:author="Author"/>
                <w:rFonts w:ascii="Times New Roman" w:hAnsi="Times New Roman" w:cs="Times New Roman"/>
                <w:sz w:val="20"/>
                <w:szCs w:val="20"/>
              </w:rPr>
            </w:pPr>
          </w:p>
          <w:p w:rsidR="00126830" w:rsidRPr="00D30FF3" w:rsidRDefault="00126830" w:rsidP="0059606C">
            <w:pPr>
              <w:rPr>
                <w:rFonts w:ascii="Times New Roman" w:hAnsi="Times New Roman" w:cs="Times New Roman"/>
                <w:sz w:val="20"/>
                <w:szCs w:val="20"/>
              </w:rPr>
            </w:pPr>
            <w:del w:id="563" w:author="Author">
              <w:r w:rsidRPr="007B4A49" w:rsidDel="00126830">
                <w:rPr>
                  <w:rFonts w:ascii="Times New Roman" w:hAnsi="Times New Roman" w:cs="Times New Roman"/>
                  <w:sz w:val="20"/>
                  <w:szCs w:val="20"/>
                </w:rPr>
                <w:delText xml:space="preserve">This means that this cell excludes the amount reported in the </w:delText>
              </w:r>
              <w:r w:rsidDel="00126830">
                <w:rPr>
                  <w:rFonts w:ascii="Times New Roman" w:hAnsi="Times New Roman" w:cs="Times New Roman"/>
                  <w:sz w:val="20"/>
                  <w:szCs w:val="20"/>
                </w:rPr>
                <w:delText xml:space="preserve">solvency II </w:delText>
              </w:r>
              <w:r w:rsidRPr="007B4A49" w:rsidDel="00126830">
                <w:rPr>
                  <w:rFonts w:ascii="Times New Roman" w:hAnsi="Times New Roman" w:cs="Times New Roman"/>
                  <w:sz w:val="20"/>
                  <w:szCs w:val="20"/>
                </w:rPr>
                <w:delText xml:space="preserve">reporting currency (C0030/R0150) and in the currencies reported by currency (C0050/R0150). </w:delText>
              </w:r>
            </w:del>
          </w:p>
        </w:tc>
      </w:tr>
      <w:tr w:rsidR="00126830" w:rsidRPr="00C81CBF" w:rsidTr="0061150D">
        <w:tc>
          <w:tcPr>
            <w:tcW w:w="1809" w:type="dxa"/>
            <w:hideMark/>
            <w:tcPrChange w:id="564"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565" w:author="Author">
              <w:r>
                <w:rPr>
                  <w:rFonts w:ascii="Times New Roman" w:hAnsi="Times New Roman" w:cs="Times New Roman"/>
                  <w:sz w:val="20"/>
                  <w:szCs w:val="20"/>
                </w:rPr>
                <w:t>4</w:t>
              </w:r>
            </w:ins>
            <w:del w:id="566"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0/R0150</w:t>
            </w:r>
          </w:p>
        </w:tc>
        <w:tc>
          <w:tcPr>
            <w:tcW w:w="2835" w:type="dxa"/>
            <w:hideMark/>
            <w:tcPrChange w:id="567"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568"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 xml:space="preserve">or </w:delText>
              </w:r>
            </w:del>
            <w:ins w:id="569" w:author="Author">
              <w:r w:rsidR="0018224F">
                <w:rPr>
                  <w:rFonts w:ascii="Times New Roman" w:hAnsi="Times New Roman" w:cs="Times New Roman"/>
                  <w:sz w:val="20"/>
                  <w:szCs w:val="20"/>
                </w:rPr>
                <w:t>of</w:t>
              </w:r>
            </w:ins>
            <w:del w:id="570" w:author="Author">
              <w:r w:rsidDel="0018224F">
                <w:rPr>
                  <w:rFonts w:ascii="Times New Roman" w:hAnsi="Times New Roman" w:cs="Times New Roman"/>
                  <w:sz w:val="20"/>
                  <w:szCs w:val="20"/>
                </w:rPr>
                <w:delText>the</w:delText>
              </w:r>
            </w:del>
            <w:r w:rsidRPr="00A86DB3">
              <w:rPr>
                <w:rFonts w:ascii="Times New Roman" w:hAnsi="Times New Roman" w:cs="Times New Roman"/>
                <w:sz w:val="20"/>
                <w:szCs w:val="20"/>
              </w:rPr>
              <w:t xml:space="preserve"> remaining other currencies - Financial liabilities</w:t>
            </w:r>
          </w:p>
        </w:tc>
        <w:tc>
          <w:tcPr>
            <w:tcW w:w="4612" w:type="dxa"/>
            <w:tcPrChange w:id="571" w:author="Author">
              <w:tcPr>
                <w:tcW w:w="3903" w:type="dxa"/>
              </w:tcPr>
            </w:tcPrChange>
          </w:tcPr>
          <w:p w:rsidR="00126830" w:rsidRPr="007B4A49" w:rsidRDefault="00126830" w:rsidP="005A0366">
            <w:pPr>
              <w:rPr>
                <w:ins w:id="572" w:author="Author"/>
                <w:rFonts w:ascii="Times New Roman" w:hAnsi="Times New Roman" w:cs="Times New Roman"/>
                <w:sz w:val="20"/>
                <w:szCs w:val="20"/>
              </w:rPr>
            </w:pPr>
            <w:ins w:id="573" w:author="Author">
              <w:r w:rsidRPr="007B4A49">
                <w:rPr>
                  <w:rFonts w:ascii="Times New Roman" w:hAnsi="Times New Roman" w:cs="Times New Roman"/>
                  <w:sz w:val="20"/>
                  <w:szCs w:val="20"/>
                </w:rPr>
                <w:t>Report the total value of the financial liabilities</w:t>
              </w:r>
              <w:r w:rsidRPr="00DA682F">
                <w:rPr>
                  <w:rFonts w:ascii="Times New Roman" w:hAnsi="Times New Roman" w:cs="Times New Roman"/>
                  <w:sz w:val="20"/>
                  <w:szCs w:val="20"/>
                </w:rPr>
                <w:t xml:space="preserve"> f</w:t>
              </w:r>
              <w:r>
                <w:rPr>
                  <w:rFonts w:ascii="Times New Roman" w:hAnsi="Times New Roman" w:cs="Times New Roman"/>
                  <w:sz w:val="20"/>
                  <w:szCs w:val="20"/>
                </w:rPr>
                <w:t>or</w:t>
              </w:r>
              <w:r w:rsidRPr="00DA682F">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DA682F">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ins>
          </w:p>
          <w:p w:rsidR="00126830" w:rsidRPr="007B4A49" w:rsidRDefault="00126830" w:rsidP="005A0366">
            <w:pPr>
              <w:rPr>
                <w:ins w:id="574"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ins w:id="575" w:author="Author">
              <w:r w:rsidRPr="007B4A49">
                <w:rPr>
                  <w:rFonts w:ascii="Times New Roman" w:hAnsi="Times New Roman" w:cs="Times New Roman"/>
                  <w:sz w:val="20"/>
                  <w:szCs w:val="20"/>
                </w:rPr>
                <w:t>This means that this cell excludes the amount reported in the</w:t>
              </w:r>
              <w:del w:id="576" w:author="Author">
                <w:r w:rsidRPr="007B4A49" w:rsidDel="003D5BF8">
                  <w:rPr>
                    <w:rFonts w:ascii="Times New Roman" w:hAnsi="Times New Roman" w:cs="Times New Roman"/>
                    <w:sz w:val="20"/>
                    <w:szCs w:val="20"/>
                  </w:rPr>
                  <w:delText xml:space="preserve"> </w:delText>
                </w:r>
                <w:r w:rsidDel="003D5BF8">
                  <w:rPr>
                    <w:rFonts w:ascii="Times New Roman" w:hAnsi="Times New Roman" w:cs="Times New Roman"/>
                    <w:sz w:val="20"/>
                    <w:szCs w:val="20"/>
                  </w:rPr>
                  <w:delText>solvency II</w:delText>
                </w:r>
              </w:del>
              <w:r>
                <w:rPr>
                  <w:rFonts w:ascii="Times New Roman" w:hAnsi="Times New Roman" w:cs="Times New Roman"/>
                  <w:sz w:val="20"/>
                  <w:szCs w:val="20"/>
                </w:rPr>
                <w:t xml:space="preserve"> </w:t>
              </w:r>
              <w:r w:rsidRPr="007B4A49">
                <w:rPr>
                  <w:rFonts w:ascii="Times New Roman" w:hAnsi="Times New Roman" w:cs="Times New Roman"/>
                  <w:sz w:val="20"/>
                  <w:szCs w:val="20"/>
                </w:rPr>
                <w:t xml:space="preserve">reporting currency (C0030/R0150) and in the currencies reported by currency (C0050/R0150). </w:t>
              </w:r>
            </w:ins>
            <w:del w:id="577" w:author="Author">
              <w:r w:rsidRPr="007B4A49" w:rsidDel="00126830">
                <w:rPr>
                  <w:rFonts w:ascii="Times New Roman" w:hAnsi="Times New Roman" w:cs="Times New Roman"/>
                  <w:sz w:val="20"/>
                  <w:szCs w:val="20"/>
                </w:rPr>
                <w:delText>Report the value of the financial liabilities</w:delText>
              </w:r>
              <w:r w:rsidRPr="00F20462"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F20462" w:rsidDel="00126830">
                <w:rPr>
                  <w:rFonts w:ascii="Times New Roman" w:hAnsi="Times New Roman" w:cs="Times New Roman"/>
                  <w:sz w:val="20"/>
                  <w:szCs w:val="20"/>
                </w:rPr>
                <w:delText xml:space="preserve"> each of the currenc</w:delText>
              </w:r>
              <w:r w:rsidDel="00126830">
                <w:rPr>
                  <w:rFonts w:ascii="Times New Roman" w:hAnsi="Times New Roman" w:cs="Times New Roman"/>
                  <w:sz w:val="20"/>
                  <w:szCs w:val="20"/>
                </w:rPr>
                <w:delText>ies</w:delText>
              </w:r>
              <w:r w:rsidRPr="00F20462" w:rsidDel="00126830">
                <w:rPr>
                  <w:rFonts w:ascii="Times New Roman" w:hAnsi="Times New Roman" w:cs="Times New Roman"/>
                  <w:sz w:val="20"/>
                  <w:szCs w:val="20"/>
                </w:rPr>
                <w:delText xml:space="preserve"> required to be reported separately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578"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579" w:author="Author">
              <w:r>
                <w:rPr>
                  <w:rFonts w:ascii="Times New Roman" w:hAnsi="Times New Roman" w:cs="Times New Roman"/>
                  <w:sz w:val="20"/>
                  <w:szCs w:val="20"/>
                </w:rPr>
                <w:t>5</w:t>
              </w:r>
            </w:ins>
            <w:del w:id="580"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0/R01</w:t>
            </w:r>
            <w:del w:id="581" w:author="Author">
              <w:r w:rsidRPr="007B4A49" w:rsidDel="002E66C6">
                <w:rPr>
                  <w:rFonts w:ascii="Times New Roman" w:hAnsi="Times New Roman" w:cs="Times New Roman"/>
                  <w:sz w:val="20"/>
                  <w:szCs w:val="20"/>
                </w:rPr>
                <w:delText>6</w:delText>
              </w:r>
            </w:del>
            <w:ins w:id="582" w:author="Author">
              <w:r>
                <w:rPr>
                  <w:rFonts w:ascii="Times New Roman" w:hAnsi="Times New Roman" w:cs="Times New Roman"/>
                  <w:sz w:val="20"/>
                  <w:szCs w:val="20"/>
                </w:rPr>
                <w:t>5</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583"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584"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585"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 - Financial liabilities</w:t>
            </w:r>
          </w:p>
        </w:tc>
        <w:tc>
          <w:tcPr>
            <w:tcW w:w="4612" w:type="dxa"/>
            <w:tcPrChange w:id="586" w:author="Author">
              <w:tcPr>
                <w:tcW w:w="3903" w:type="dxa"/>
              </w:tcPr>
            </w:tcPrChange>
          </w:tcPr>
          <w:p w:rsidR="00126830" w:rsidRPr="00D30FF3" w:rsidRDefault="00126830" w:rsidP="003A1365">
            <w:pPr>
              <w:rPr>
                <w:rFonts w:ascii="Times New Roman" w:hAnsi="Times New Roman" w:cs="Times New Roman"/>
                <w:sz w:val="20"/>
                <w:szCs w:val="20"/>
              </w:rPr>
            </w:pPr>
            <w:ins w:id="587" w:author="Author">
              <w:r w:rsidRPr="007B4A49">
                <w:rPr>
                  <w:rFonts w:ascii="Times New Roman" w:hAnsi="Times New Roman" w:cs="Times New Roman"/>
                  <w:sz w:val="20"/>
                  <w:szCs w:val="20"/>
                </w:rPr>
                <w:t>Report the value of the financial liabilities</w:t>
              </w:r>
              <w:r w:rsidRPr="00F20462">
                <w:rPr>
                  <w:rFonts w:ascii="Times New Roman" w:hAnsi="Times New Roman" w:cs="Times New Roman"/>
                  <w:sz w:val="20"/>
                  <w:szCs w:val="20"/>
                </w:rPr>
                <w:t xml:space="preserve"> f</w:t>
              </w:r>
              <w:r>
                <w:rPr>
                  <w:rFonts w:ascii="Times New Roman" w:hAnsi="Times New Roman" w:cs="Times New Roman"/>
                  <w:sz w:val="20"/>
                  <w:szCs w:val="20"/>
                </w:rPr>
                <w:t>or</w:t>
              </w:r>
              <w:r w:rsidRPr="00F20462">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F20462">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ins>
            <w:del w:id="588" w:author="Author">
              <w:r w:rsidRPr="007B4A49" w:rsidDel="00126830">
                <w:rPr>
                  <w:rFonts w:ascii="Times New Roman" w:hAnsi="Times New Roman" w:cs="Times New Roman"/>
                  <w:sz w:val="20"/>
                  <w:szCs w:val="20"/>
                </w:rPr>
                <w:delText xml:space="preserve">Report the total </w:delText>
              </w:r>
              <w:r w:rsidRPr="008723C2" w:rsidDel="00126830">
                <w:rPr>
                  <w:rFonts w:ascii="Times New Roman" w:hAnsi="Times New Roman" w:cs="Times New Roman"/>
                  <w:sz w:val="20"/>
                  <w:szCs w:val="20"/>
                </w:rPr>
                <w:delText xml:space="preserve">value </w:delText>
              </w:r>
              <w:r w:rsidRPr="007B4A49" w:rsidDel="00126830">
                <w:rPr>
                  <w:rFonts w:ascii="Times New Roman" w:hAnsi="Times New Roman" w:cs="Times New Roman"/>
                  <w:sz w:val="20"/>
                  <w:szCs w:val="20"/>
                </w:rPr>
                <w:delText xml:space="preserve">of the Contingent liabilities </w:delText>
              </w:r>
              <w:r w:rsidRPr="008723C2" w:rsidDel="00126830">
                <w:rPr>
                  <w:rFonts w:ascii="Times New Roman" w:hAnsi="Times New Roman" w:cs="Times New Roman"/>
                  <w:sz w:val="20"/>
                  <w:szCs w:val="20"/>
                </w:rPr>
                <w:delText>f</w:delText>
              </w:r>
              <w:r w:rsidDel="00126830">
                <w:rPr>
                  <w:rFonts w:ascii="Times New Roman" w:hAnsi="Times New Roman" w:cs="Times New Roman"/>
                  <w:sz w:val="20"/>
                  <w:szCs w:val="20"/>
                </w:rPr>
                <w:delText>or</w:delText>
              </w:r>
              <w:r w:rsidRPr="008723C2" w:rsidDel="00126830">
                <w:rPr>
                  <w:rFonts w:ascii="Times New Roman" w:hAnsi="Times New Roman" w:cs="Times New Roman"/>
                  <w:sz w:val="20"/>
                  <w:szCs w:val="20"/>
                </w:rPr>
                <w:delText xml:space="preserve"> all currencies</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589"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590" w:author="Author">
              <w:r w:rsidRPr="007B4A49" w:rsidDel="002E66C6">
                <w:rPr>
                  <w:rFonts w:ascii="Times New Roman" w:hAnsi="Times New Roman" w:cs="Times New Roman"/>
                  <w:sz w:val="20"/>
                  <w:szCs w:val="20"/>
                </w:rPr>
                <w:delText>3</w:delText>
              </w:r>
            </w:del>
            <w:ins w:id="591" w:author="Author">
              <w:r>
                <w:rPr>
                  <w:rFonts w:ascii="Times New Roman" w:hAnsi="Times New Roman" w:cs="Times New Roman"/>
                  <w:sz w:val="20"/>
                  <w:szCs w:val="20"/>
                </w:rPr>
                <w:t>2</w:t>
              </w:r>
            </w:ins>
            <w:r w:rsidRPr="007B4A49">
              <w:rPr>
                <w:rFonts w:ascii="Times New Roman" w:hAnsi="Times New Roman" w:cs="Times New Roman"/>
                <w:sz w:val="20"/>
                <w:szCs w:val="20"/>
              </w:rPr>
              <w:t>0/R0160</w:t>
            </w:r>
          </w:p>
        </w:tc>
        <w:tc>
          <w:tcPr>
            <w:tcW w:w="2835" w:type="dxa"/>
            <w:hideMark/>
            <w:tcPrChange w:id="592"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593"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594"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Contingent liabilities</w:t>
            </w:r>
          </w:p>
        </w:tc>
        <w:tc>
          <w:tcPr>
            <w:tcW w:w="4612" w:type="dxa"/>
            <w:tcPrChange w:id="595" w:author="Author">
              <w:tcPr>
                <w:tcW w:w="3903" w:type="dxa"/>
              </w:tcPr>
            </w:tcPrChange>
          </w:tcPr>
          <w:p w:rsidR="00126830" w:rsidRPr="00D30FF3" w:rsidRDefault="00126830">
            <w:pPr>
              <w:rPr>
                <w:rFonts w:ascii="Times New Roman" w:hAnsi="Times New Roman" w:cs="Times New Roman"/>
                <w:sz w:val="20"/>
                <w:szCs w:val="20"/>
              </w:rPr>
            </w:pPr>
            <w:ins w:id="596" w:author="Author">
              <w:r w:rsidRPr="007B4A49">
                <w:rPr>
                  <w:rFonts w:ascii="Times New Roman" w:hAnsi="Times New Roman" w:cs="Times New Roman"/>
                  <w:sz w:val="20"/>
                  <w:szCs w:val="20"/>
                </w:rPr>
                <w:t xml:space="preserve">Report the total </w:t>
              </w:r>
              <w:r w:rsidRPr="008723C2">
                <w:rPr>
                  <w:rFonts w:ascii="Times New Roman" w:hAnsi="Times New Roman" w:cs="Times New Roman"/>
                  <w:sz w:val="20"/>
                  <w:szCs w:val="20"/>
                </w:rPr>
                <w:t xml:space="preserve">value </w:t>
              </w:r>
              <w:r w:rsidRPr="007B4A49">
                <w:rPr>
                  <w:rFonts w:ascii="Times New Roman" w:hAnsi="Times New Roman" w:cs="Times New Roman"/>
                  <w:sz w:val="20"/>
                  <w:szCs w:val="20"/>
                </w:rPr>
                <w:t xml:space="preserve">of the Contingent liabilities </w:t>
              </w:r>
              <w:r w:rsidRPr="008723C2">
                <w:rPr>
                  <w:rFonts w:ascii="Times New Roman" w:hAnsi="Times New Roman" w:cs="Times New Roman"/>
                  <w:sz w:val="20"/>
                  <w:szCs w:val="20"/>
                </w:rPr>
                <w:t>f</w:t>
              </w:r>
              <w:r>
                <w:rPr>
                  <w:rFonts w:ascii="Times New Roman" w:hAnsi="Times New Roman" w:cs="Times New Roman"/>
                  <w:sz w:val="20"/>
                  <w:szCs w:val="20"/>
                </w:rPr>
                <w:t>or</w:t>
              </w:r>
              <w:r w:rsidRPr="008723C2">
                <w:rPr>
                  <w:rFonts w:ascii="Times New Roman" w:hAnsi="Times New Roman" w:cs="Times New Roman"/>
                  <w:sz w:val="20"/>
                  <w:szCs w:val="20"/>
                </w:rPr>
                <w:t xml:space="preserve"> all currencies</w:t>
              </w:r>
              <w:r>
                <w:rPr>
                  <w:rFonts w:ascii="Times New Roman" w:hAnsi="Times New Roman" w:cs="Times New Roman"/>
                  <w:sz w:val="20"/>
                  <w:szCs w:val="20"/>
                </w:rPr>
                <w:t>.</w:t>
              </w:r>
            </w:ins>
            <w:del w:id="597" w:author="Author">
              <w:r w:rsidRPr="007B4A49" w:rsidDel="00126830">
                <w:rPr>
                  <w:rFonts w:ascii="Times New Roman" w:hAnsi="Times New Roman" w:cs="Times New Roman"/>
                  <w:sz w:val="20"/>
                  <w:szCs w:val="20"/>
                </w:rPr>
                <w:delText>Report the value of the contingent liabilities</w:delText>
              </w:r>
              <w:r w:rsidRPr="00974882"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974882" w:rsidDel="00126830">
                <w:rPr>
                  <w:rFonts w:ascii="Times New Roman" w:hAnsi="Times New Roman" w:cs="Times New Roman"/>
                  <w:sz w:val="20"/>
                  <w:szCs w:val="20"/>
                </w:rPr>
                <w:delText xml:space="preserve"> the</w:delText>
              </w:r>
              <w:r w:rsidDel="00126830">
                <w:rPr>
                  <w:rFonts w:ascii="Times New Roman" w:hAnsi="Times New Roman" w:cs="Times New Roman"/>
                  <w:sz w:val="20"/>
                  <w:szCs w:val="20"/>
                </w:rPr>
                <w:delText xml:space="preserve"> solvency II</w:delText>
              </w:r>
              <w:r w:rsidRPr="00974882" w:rsidDel="00126830">
                <w:rPr>
                  <w:rFonts w:ascii="Times New Roman" w:hAnsi="Times New Roman" w:cs="Times New Roman"/>
                  <w:sz w:val="20"/>
                  <w:szCs w:val="20"/>
                </w:rPr>
                <w:delText xml:space="preserve"> reporting currency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598" w:author="Author">
              <w:tcPr>
                <w:tcW w:w="1809" w:type="dxa"/>
                <w:hideMark/>
              </w:tcPr>
            </w:tcPrChange>
          </w:tcPr>
          <w:p w:rsidR="00126830" w:rsidRPr="00D30FF3" w:rsidRDefault="00126830" w:rsidP="00096E07">
            <w:pPr>
              <w:rPr>
                <w:rFonts w:ascii="Times New Roman" w:hAnsi="Times New Roman" w:cs="Times New Roman"/>
                <w:sz w:val="20"/>
                <w:szCs w:val="20"/>
              </w:rPr>
            </w:pPr>
            <w:r w:rsidRPr="007B4A49">
              <w:rPr>
                <w:rFonts w:ascii="Times New Roman" w:hAnsi="Times New Roman" w:cs="Times New Roman"/>
                <w:sz w:val="20"/>
                <w:szCs w:val="20"/>
              </w:rPr>
              <w:t>C00</w:t>
            </w:r>
            <w:ins w:id="599" w:author="Author">
              <w:r>
                <w:rPr>
                  <w:rFonts w:ascii="Times New Roman" w:hAnsi="Times New Roman" w:cs="Times New Roman"/>
                  <w:sz w:val="20"/>
                  <w:szCs w:val="20"/>
                </w:rPr>
                <w:t>3</w:t>
              </w:r>
            </w:ins>
            <w:del w:id="600"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0/R0160</w:t>
            </w:r>
          </w:p>
        </w:tc>
        <w:tc>
          <w:tcPr>
            <w:tcW w:w="2835" w:type="dxa"/>
            <w:hideMark/>
            <w:tcPrChange w:id="601" w:author="Author">
              <w:tcPr>
                <w:tcW w:w="3544" w:type="dxa"/>
                <w:hideMark/>
              </w:tcPr>
            </w:tcPrChange>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602"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603"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the</w:t>
            </w:r>
            <w:r>
              <w:rPr>
                <w:rFonts w:ascii="Times New Roman" w:hAnsi="Times New Roman" w:cs="Times New Roman"/>
                <w:sz w:val="20"/>
                <w:szCs w:val="20"/>
              </w:rPr>
              <w:t xml:space="preserve"> </w:t>
            </w:r>
            <w:del w:id="604" w:author="Author">
              <w:r w:rsidDel="003D5BF8">
                <w:rPr>
                  <w:rFonts w:ascii="Times New Roman" w:hAnsi="Times New Roman" w:cs="Times New Roman"/>
                  <w:sz w:val="20"/>
                  <w:szCs w:val="20"/>
                </w:rPr>
                <w:delText>solvency II</w:delText>
              </w:r>
              <w:r w:rsidRPr="00A86DB3" w:rsidDel="003D5BF8">
                <w:rPr>
                  <w:rFonts w:ascii="Times New Roman" w:hAnsi="Times New Roman" w:cs="Times New Roman"/>
                  <w:sz w:val="20"/>
                  <w:szCs w:val="20"/>
                </w:rPr>
                <w:delText xml:space="preserve">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Contingent liabilities</w:t>
            </w:r>
          </w:p>
        </w:tc>
        <w:tc>
          <w:tcPr>
            <w:tcW w:w="4612" w:type="dxa"/>
            <w:tcPrChange w:id="605" w:author="Author">
              <w:tcPr>
                <w:tcW w:w="3903" w:type="dxa"/>
              </w:tcPr>
            </w:tcPrChange>
          </w:tcPr>
          <w:p w:rsidR="00126830" w:rsidRPr="007B4A49" w:rsidDel="00126830" w:rsidRDefault="00126830" w:rsidP="007B4A49">
            <w:pPr>
              <w:rPr>
                <w:del w:id="606" w:author="Author"/>
                <w:rFonts w:ascii="Times New Roman" w:hAnsi="Times New Roman" w:cs="Times New Roman"/>
                <w:sz w:val="20"/>
                <w:szCs w:val="20"/>
              </w:rPr>
            </w:pPr>
            <w:ins w:id="607" w:author="Author">
              <w:r w:rsidRPr="007B4A49">
                <w:rPr>
                  <w:rFonts w:ascii="Times New Roman" w:hAnsi="Times New Roman" w:cs="Times New Roman"/>
                  <w:sz w:val="20"/>
                  <w:szCs w:val="20"/>
                </w:rPr>
                <w:t>Report the value of the contingent liabilities</w:t>
              </w:r>
              <w:r w:rsidRPr="00974882">
                <w:rPr>
                  <w:rFonts w:ascii="Times New Roman" w:hAnsi="Times New Roman" w:cs="Times New Roman"/>
                  <w:sz w:val="20"/>
                  <w:szCs w:val="20"/>
                </w:rPr>
                <w:t xml:space="preserve"> f</w:t>
              </w:r>
              <w:r>
                <w:rPr>
                  <w:rFonts w:ascii="Times New Roman" w:hAnsi="Times New Roman" w:cs="Times New Roman"/>
                  <w:sz w:val="20"/>
                  <w:szCs w:val="20"/>
                </w:rPr>
                <w:t>or</w:t>
              </w:r>
              <w:r w:rsidRPr="00974882">
                <w:rPr>
                  <w:rFonts w:ascii="Times New Roman" w:hAnsi="Times New Roman" w:cs="Times New Roman"/>
                  <w:sz w:val="20"/>
                  <w:szCs w:val="20"/>
                </w:rPr>
                <w:t xml:space="preserve"> the</w:t>
              </w:r>
              <w:r>
                <w:rPr>
                  <w:rFonts w:ascii="Times New Roman" w:hAnsi="Times New Roman" w:cs="Times New Roman"/>
                  <w:sz w:val="20"/>
                  <w:szCs w:val="20"/>
                </w:rPr>
                <w:t xml:space="preserve"> </w:t>
              </w:r>
              <w:del w:id="608" w:author="Author">
                <w:r w:rsidDel="003D5BF8">
                  <w:rPr>
                    <w:rFonts w:ascii="Times New Roman" w:hAnsi="Times New Roman" w:cs="Times New Roman"/>
                    <w:sz w:val="20"/>
                    <w:szCs w:val="20"/>
                  </w:rPr>
                  <w:delText>solvency II</w:delText>
                </w:r>
                <w:r w:rsidRPr="00974882" w:rsidDel="003D5BF8">
                  <w:rPr>
                    <w:rFonts w:ascii="Times New Roman" w:hAnsi="Times New Roman" w:cs="Times New Roman"/>
                    <w:sz w:val="20"/>
                    <w:szCs w:val="20"/>
                  </w:rPr>
                  <w:delText xml:space="preserve"> </w:delText>
                </w:r>
              </w:del>
              <w:r w:rsidRPr="00974882">
                <w:rPr>
                  <w:rFonts w:ascii="Times New Roman" w:hAnsi="Times New Roman" w:cs="Times New Roman"/>
                  <w:sz w:val="20"/>
                  <w:szCs w:val="20"/>
                </w:rPr>
                <w:t>reporting currency</w:t>
              </w:r>
              <w:r>
                <w:rPr>
                  <w:rFonts w:ascii="Times New Roman" w:hAnsi="Times New Roman" w:cs="Times New Roman"/>
                  <w:sz w:val="20"/>
                  <w:szCs w:val="20"/>
                </w:rPr>
                <w:t>.</w:t>
              </w:r>
            </w:ins>
            <w:del w:id="609" w:author="Author">
              <w:r w:rsidRPr="007B4A49" w:rsidDel="00126830">
                <w:rPr>
                  <w:rFonts w:ascii="Times New Roman" w:hAnsi="Times New Roman" w:cs="Times New Roman"/>
                  <w:sz w:val="20"/>
                  <w:szCs w:val="20"/>
                </w:rPr>
                <w:delText>Report the total value of the contingent liabilities</w:delText>
              </w:r>
              <w:r w:rsidRPr="001919A6"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 the</w:delText>
              </w:r>
              <w:r w:rsidRPr="001919A6" w:rsidDel="00126830">
                <w:rPr>
                  <w:rFonts w:ascii="Times New Roman" w:hAnsi="Times New Roman" w:cs="Times New Roman"/>
                  <w:sz w:val="20"/>
                  <w:szCs w:val="20"/>
                </w:rPr>
                <w:delText xml:space="preserve"> remaining currencies that are not reported by currency</w:delText>
              </w:r>
              <w:r w:rsidRPr="007B4A49" w:rsidDel="00126830">
                <w:rPr>
                  <w:rFonts w:ascii="Times New Roman" w:hAnsi="Times New Roman" w:cs="Times New Roman"/>
                  <w:sz w:val="20"/>
                  <w:szCs w:val="20"/>
                </w:rPr>
                <w:delText xml:space="preserve">. </w:delText>
              </w:r>
            </w:del>
          </w:p>
          <w:p w:rsidR="00126830" w:rsidRPr="007B4A49" w:rsidDel="00126830" w:rsidRDefault="00126830" w:rsidP="007B4A49">
            <w:pPr>
              <w:rPr>
                <w:del w:id="610" w:author="Author"/>
                <w:rFonts w:ascii="Times New Roman" w:hAnsi="Times New Roman" w:cs="Times New Roman"/>
                <w:sz w:val="20"/>
                <w:szCs w:val="20"/>
              </w:rPr>
            </w:pPr>
          </w:p>
          <w:p w:rsidR="00126830" w:rsidRPr="00D30FF3" w:rsidRDefault="00126830" w:rsidP="003C2445">
            <w:pPr>
              <w:rPr>
                <w:rFonts w:ascii="Times New Roman" w:hAnsi="Times New Roman" w:cs="Times New Roman"/>
                <w:sz w:val="20"/>
                <w:szCs w:val="20"/>
              </w:rPr>
            </w:pPr>
            <w:del w:id="611" w:author="Author">
              <w:r w:rsidRPr="007B4A49" w:rsidDel="00126830">
                <w:rPr>
                  <w:rFonts w:ascii="Times New Roman" w:hAnsi="Times New Roman" w:cs="Times New Roman"/>
                  <w:sz w:val="20"/>
                  <w:szCs w:val="20"/>
                </w:rPr>
                <w:delText xml:space="preserve">This means that this cell excludes the amount reported in the </w:delText>
              </w:r>
              <w:r w:rsidDel="00126830">
                <w:rPr>
                  <w:rFonts w:ascii="Times New Roman" w:hAnsi="Times New Roman" w:cs="Times New Roman"/>
                  <w:sz w:val="20"/>
                  <w:szCs w:val="20"/>
                </w:rPr>
                <w:delText xml:space="preserve">solvency II </w:delText>
              </w:r>
              <w:r w:rsidRPr="007B4A49" w:rsidDel="00126830">
                <w:rPr>
                  <w:rFonts w:ascii="Times New Roman" w:hAnsi="Times New Roman" w:cs="Times New Roman"/>
                  <w:sz w:val="20"/>
                  <w:szCs w:val="20"/>
                </w:rPr>
                <w:delText xml:space="preserve">reporting currency (C0030/R0160) and in the currencies reported by currency (C0050/R0160). </w:delText>
              </w:r>
            </w:del>
          </w:p>
        </w:tc>
      </w:tr>
      <w:tr w:rsidR="00126830" w:rsidRPr="00C81CBF" w:rsidTr="0061150D">
        <w:tc>
          <w:tcPr>
            <w:tcW w:w="1809" w:type="dxa"/>
            <w:hideMark/>
            <w:tcPrChange w:id="612"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613" w:author="Author">
              <w:r>
                <w:rPr>
                  <w:rFonts w:ascii="Times New Roman" w:hAnsi="Times New Roman" w:cs="Times New Roman"/>
                  <w:sz w:val="20"/>
                  <w:szCs w:val="20"/>
                </w:rPr>
                <w:t>4</w:t>
              </w:r>
            </w:ins>
            <w:del w:id="614"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0/R0160</w:t>
            </w:r>
          </w:p>
        </w:tc>
        <w:tc>
          <w:tcPr>
            <w:tcW w:w="2835" w:type="dxa"/>
            <w:hideMark/>
            <w:tcPrChange w:id="615"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61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 the</w:delText>
              </w:r>
            </w:del>
            <w:ins w:id="617" w:author="Author">
              <w:r w:rsidR="0018224F">
                <w:rPr>
                  <w:rFonts w:ascii="Times New Roman" w:hAnsi="Times New Roman" w:cs="Times New Roman"/>
                  <w:sz w:val="20"/>
                  <w:szCs w:val="20"/>
                </w:rPr>
                <w:t>of</w:t>
              </w:r>
            </w:ins>
            <w:r w:rsidRPr="00A86DB3">
              <w:rPr>
                <w:rFonts w:ascii="Times New Roman" w:hAnsi="Times New Roman" w:cs="Times New Roman"/>
                <w:sz w:val="20"/>
                <w:szCs w:val="20"/>
              </w:rPr>
              <w:t xml:space="preserve"> remaining other currencies - Contingent liabilities</w:t>
            </w:r>
          </w:p>
        </w:tc>
        <w:tc>
          <w:tcPr>
            <w:tcW w:w="4612" w:type="dxa"/>
            <w:tcPrChange w:id="618" w:author="Author">
              <w:tcPr>
                <w:tcW w:w="3903" w:type="dxa"/>
              </w:tcPr>
            </w:tcPrChange>
          </w:tcPr>
          <w:p w:rsidR="00126830" w:rsidRPr="007B4A49" w:rsidRDefault="00126830" w:rsidP="005A0366">
            <w:pPr>
              <w:rPr>
                <w:ins w:id="619" w:author="Author"/>
                <w:rFonts w:ascii="Times New Roman" w:hAnsi="Times New Roman" w:cs="Times New Roman"/>
                <w:sz w:val="20"/>
                <w:szCs w:val="20"/>
              </w:rPr>
            </w:pPr>
            <w:ins w:id="620" w:author="Author">
              <w:r w:rsidRPr="007B4A49">
                <w:rPr>
                  <w:rFonts w:ascii="Times New Roman" w:hAnsi="Times New Roman" w:cs="Times New Roman"/>
                  <w:sz w:val="20"/>
                  <w:szCs w:val="20"/>
                </w:rPr>
                <w:t>Report the total value of the contingent liabilities</w:t>
              </w:r>
              <w:r w:rsidRPr="001919A6">
                <w:rPr>
                  <w:rFonts w:ascii="Times New Roman" w:hAnsi="Times New Roman" w:cs="Times New Roman"/>
                  <w:sz w:val="20"/>
                  <w:szCs w:val="20"/>
                </w:rPr>
                <w:t xml:space="preserve"> f</w:t>
              </w:r>
              <w:r>
                <w:rPr>
                  <w:rFonts w:ascii="Times New Roman" w:hAnsi="Times New Roman" w:cs="Times New Roman"/>
                  <w:sz w:val="20"/>
                  <w:szCs w:val="20"/>
                </w:rPr>
                <w:t>or the</w:t>
              </w:r>
              <w:r w:rsidRPr="001919A6">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ins>
          </w:p>
          <w:p w:rsidR="00126830" w:rsidRPr="007B4A49" w:rsidRDefault="00126830" w:rsidP="005A0366">
            <w:pPr>
              <w:rPr>
                <w:ins w:id="621"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ins w:id="622" w:author="Author">
              <w:r w:rsidRPr="007B4A49">
                <w:rPr>
                  <w:rFonts w:ascii="Times New Roman" w:hAnsi="Times New Roman" w:cs="Times New Roman"/>
                  <w:sz w:val="20"/>
                  <w:szCs w:val="20"/>
                </w:rPr>
                <w:t xml:space="preserve">This means that this cell excludes the amount reported in the </w:t>
              </w:r>
              <w:del w:id="623" w:author="Author">
                <w:r w:rsidDel="003D5BF8">
                  <w:rPr>
                    <w:rFonts w:ascii="Times New Roman" w:hAnsi="Times New Roman" w:cs="Times New Roman"/>
                    <w:sz w:val="20"/>
                    <w:szCs w:val="20"/>
                  </w:rPr>
                  <w:delText xml:space="preserve">solvency II </w:delText>
                </w:r>
              </w:del>
              <w:r w:rsidRPr="007B4A49">
                <w:rPr>
                  <w:rFonts w:ascii="Times New Roman" w:hAnsi="Times New Roman" w:cs="Times New Roman"/>
                  <w:sz w:val="20"/>
                  <w:szCs w:val="20"/>
                </w:rPr>
                <w:t xml:space="preserve">reporting currency (C0030/R0160) and in the currencies reported by currency (C0050/R0160). </w:t>
              </w:r>
            </w:ins>
            <w:del w:id="624" w:author="Author">
              <w:r w:rsidRPr="007B4A49" w:rsidDel="00126830">
                <w:rPr>
                  <w:rFonts w:ascii="Times New Roman" w:hAnsi="Times New Roman" w:cs="Times New Roman"/>
                  <w:sz w:val="20"/>
                  <w:szCs w:val="20"/>
                </w:rPr>
                <w:delText>Report the value of the contingent liabilities</w:delText>
              </w:r>
              <w:r w:rsidRPr="00057E8A"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057E8A" w:rsidDel="00126830">
                <w:rPr>
                  <w:rFonts w:ascii="Times New Roman" w:hAnsi="Times New Roman" w:cs="Times New Roman"/>
                  <w:sz w:val="20"/>
                  <w:szCs w:val="20"/>
                </w:rPr>
                <w:delText xml:space="preserve"> each of the currenc</w:delText>
              </w:r>
              <w:r w:rsidDel="00126830">
                <w:rPr>
                  <w:rFonts w:ascii="Times New Roman" w:hAnsi="Times New Roman" w:cs="Times New Roman"/>
                  <w:sz w:val="20"/>
                  <w:szCs w:val="20"/>
                </w:rPr>
                <w:delText>ies</w:delText>
              </w:r>
              <w:r w:rsidRPr="00057E8A" w:rsidDel="00126830">
                <w:rPr>
                  <w:rFonts w:ascii="Times New Roman" w:hAnsi="Times New Roman" w:cs="Times New Roman"/>
                  <w:sz w:val="20"/>
                  <w:szCs w:val="20"/>
                </w:rPr>
                <w:delText xml:space="preserve"> required to be reported separately</w:delText>
              </w:r>
            </w:del>
          </w:p>
        </w:tc>
      </w:tr>
      <w:tr w:rsidR="00126830" w:rsidRPr="00C81CBF" w:rsidTr="0061150D">
        <w:tc>
          <w:tcPr>
            <w:tcW w:w="1809" w:type="dxa"/>
            <w:hideMark/>
            <w:tcPrChange w:id="625"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626" w:author="Author">
              <w:r>
                <w:rPr>
                  <w:rFonts w:ascii="Times New Roman" w:hAnsi="Times New Roman" w:cs="Times New Roman"/>
                  <w:sz w:val="20"/>
                  <w:szCs w:val="20"/>
                </w:rPr>
                <w:t>5</w:t>
              </w:r>
            </w:ins>
            <w:del w:id="627"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0/R01</w:t>
            </w:r>
            <w:ins w:id="628" w:author="Author">
              <w:r>
                <w:rPr>
                  <w:rFonts w:ascii="Times New Roman" w:hAnsi="Times New Roman" w:cs="Times New Roman"/>
                  <w:sz w:val="20"/>
                  <w:szCs w:val="20"/>
                </w:rPr>
                <w:t>6</w:t>
              </w:r>
            </w:ins>
            <w:del w:id="629" w:author="Author">
              <w:r w:rsidRPr="007B4A49" w:rsidDel="002E66C6">
                <w:rPr>
                  <w:rFonts w:ascii="Times New Roman" w:hAnsi="Times New Roman" w:cs="Times New Roman"/>
                  <w:sz w:val="20"/>
                  <w:szCs w:val="20"/>
                </w:rPr>
                <w:delText>7</w:delText>
              </w:r>
            </w:del>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630"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631"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632"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w:t>
            </w:r>
            <w:r>
              <w:rPr>
                <w:rFonts w:ascii="Times New Roman" w:hAnsi="Times New Roman" w:cs="Times New Roman"/>
                <w:sz w:val="20"/>
                <w:szCs w:val="20"/>
              </w:rPr>
              <w:t xml:space="preserve"> </w:t>
            </w:r>
            <w:r w:rsidRPr="00A86DB3">
              <w:rPr>
                <w:rFonts w:ascii="Times New Roman" w:hAnsi="Times New Roman" w:cs="Times New Roman"/>
                <w:sz w:val="20"/>
                <w:szCs w:val="20"/>
              </w:rPr>
              <w:t>currencies - Contingent liabilities</w:t>
            </w:r>
          </w:p>
        </w:tc>
        <w:tc>
          <w:tcPr>
            <w:tcW w:w="4612" w:type="dxa"/>
            <w:tcPrChange w:id="633" w:author="Author">
              <w:tcPr>
                <w:tcW w:w="3903" w:type="dxa"/>
              </w:tcPr>
            </w:tcPrChange>
          </w:tcPr>
          <w:p w:rsidR="00126830" w:rsidRPr="00D30FF3" w:rsidRDefault="00126830" w:rsidP="00F310DC">
            <w:pPr>
              <w:rPr>
                <w:rFonts w:ascii="Times New Roman" w:hAnsi="Times New Roman" w:cs="Times New Roman"/>
                <w:sz w:val="20"/>
                <w:szCs w:val="20"/>
              </w:rPr>
            </w:pPr>
            <w:ins w:id="634" w:author="Author">
              <w:r w:rsidRPr="007B4A49">
                <w:rPr>
                  <w:rFonts w:ascii="Times New Roman" w:hAnsi="Times New Roman" w:cs="Times New Roman"/>
                  <w:sz w:val="20"/>
                  <w:szCs w:val="20"/>
                </w:rPr>
                <w:t>Report the value of the contingent liabilities</w:t>
              </w:r>
              <w:r w:rsidRPr="00057E8A">
                <w:rPr>
                  <w:rFonts w:ascii="Times New Roman" w:hAnsi="Times New Roman" w:cs="Times New Roman"/>
                  <w:sz w:val="20"/>
                  <w:szCs w:val="20"/>
                </w:rPr>
                <w:t xml:space="preserve"> f</w:t>
              </w:r>
              <w:r>
                <w:rPr>
                  <w:rFonts w:ascii="Times New Roman" w:hAnsi="Times New Roman" w:cs="Times New Roman"/>
                  <w:sz w:val="20"/>
                  <w:szCs w:val="20"/>
                </w:rPr>
                <w:t>or</w:t>
              </w:r>
              <w:r w:rsidRPr="00057E8A">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057E8A">
                <w:rPr>
                  <w:rFonts w:ascii="Times New Roman" w:hAnsi="Times New Roman" w:cs="Times New Roman"/>
                  <w:sz w:val="20"/>
                  <w:szCs w:val="20"/>
                </w:rPr>
                <w:t xml:space="preserve"> required to be reported separately</w:t>
              </w:r>
            </w:ins>
            <w:del w:id="635" w:author="Author">
              <w:r w:rsidRPr="007B4A49" w:rsidDel="00126830">
                <w:rPr>
                  <w:rFonts w:ascii="Times New Roman" w:hAnsi="Times New Roman" w:cs="Times New Roman"/>
                  <w:sz w:val="20"/>
                  <w:szCs w:val="20"/>
                </w:rPr>
                <w:delText>Report the total value of any other liabilities f</w:delText>
              </w:r>
              <w:r w:rsidDel="00126830">
                <w:rPr>
                  <w:rFonts w:ascii="Times New Roman" w:hAnsi="Times New Roman" w:cs="Times New Roman"/>
                  <w:sz w:val="20"/>
                  <w:szCs w:val="20"/>
                </w:rPr>
                <w:delText>or</w:delText>
              </w:r>
              <w:r w:rsidRPr="007B4A49" w:rsidDel="00126830">
                <w:rPr>
                  <w:rFonts w:ascii="Times New Roman" w:hAnsi="Times New Roman" w:cs="Times New Roman"/>
                  <w:sz w:val="20"/>
                  <w:szCs w:val="20"/>
                </w:rPr>
                <w:delText xml:space="preserve"> all currencies.</w:delText>
              </w:r>
            </w:del>
          </w:p>
        </w:tc>
      </w:tr>
      <w:tr w:rsidR="00126830" w:rsidRPr="00C81CBF" w:rsidTr="0061150D">
        <w:tc>
          <w:tcPr>
            <w:tcW w:w="1809" w:type="dxa"/>
            <w:hideMark/>
            <w:tcPrChange w:id="636"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637" w:author="Author">
              <w:r w:rsidRPr="007B4A49" w:rsidDel="002E66C6">
                <w:rPr>
                  <w:rFonts w:ascii="Times New Roman" w:hAnsi="Times New Roman" w:cs="Times New Roman"/>
                  <w:sz w:val="20"/>
                  <w:szCs w:val="20"/>
                </w:rPr>
                <w:delText>3</w:delText>
              </w:r>
            </w:del>
            <w:ins w:id="638" w:author="Author">
              <w:r>
                <w:rPr>
                  <w:rFonts w:ascii="Times New Roman" w:hAnsi="Times New Roman" w:cs="Times New Roman"/>
                  <w:sz w:val="20"/>
                  <w:szCs w:val="20"/>
                </w:rPr>
                <w:t>2</w:t>
              </w:r>
            </w:ins>
            <w:r w:rsidRPr="007B4A49">
              <w:rPr>
                <w:rFonts w:ascii="Times New Roman" w:hAnsi="Times New Roman" w:cs="Times New Roman"/>
                <w:sz w:val="20"/>
                <w:szCs w:val="20"/>
              </w:rPr>
              <w:t>0/R0170</w:t>
            </w:r>
          </w:p>
        </w:tc>
        <w:tc>
          <w:tcPr>
            <w:tcW w:w="2835" w:type="dxa"/>
            <w:hideMark/>
            <w:tcPrChange w:id="639"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640"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641"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Any other liabilities</w:t>
            </w:r>
          </w:p>
        </w:tc>
        <w:tc>
          <w:tcPr>
            <w:tcW w:w="4612" w:type="dxa"/>
            <w:tcPrChange w:id="642" w:author="Author">
              <w:tcPr>
                <w:tcW w:w="3903" w:type="dxa"/>
              </w:tcPr>
            </w:tcPrChange>
          </w:tcPr>
          <w:p w:rsidR="00126830" w:rsidRPr="00D30FF3" w:rsidRDefault="00126830" w:rsidP="00271CA4">
            <w:pPr>
              <w:rPr>
                <w:rFonts w:ascii="Times New Roman" w:hAnsi="Times New Roman" w:cs="Times New Roman"/>
                <w:sz w:val="20"/>
                <w:szCs w:val="20"/>
              </w:rPr>
            </w:pPr>
            <w:ins w:id="643" w:author="Author">
              <w:r w:rsidRPr="007B4A49">
                <w:rPr>
                  <w:rFonts w:ascii="Times New Roman" w:hAnsi="Times New Roman" w:cs="Times New Roman"/>
                  <w:sz w:val="20"/>
                  <w:szCs w:val="20"/>
                </w:rPr>
                <w:t>Report the total value of any other liabilities f</w:t>
              </w:r>
              <w:r>
                <w:rPr>
                  <w:rFonts w:ascii="Times New Roman" w:hAnsi="Times New Roman" w:cs="Times New Roman"/>
                  <w:sz w:val="20"/>
                  <w:szCs w:val="20"/>
                </w:rPr>
                <w:t>or</w:t>
              </w:r>
              <w:r w:rsidRPr="007B4A49">
                <w:rPr>
                  <w:rFonts w:ascii="Times New Roman" w:hAnsi="Times New Roman" w:cs="Times New Roman"/>
                  <w:sz w:val="20"/>
                  <w:szCs w:val="20"/>
                </w:rPr>
                <w:t xml:space="preserve"> all currencies.</w:t>
              </w:r>
            </w:ins>
            <w:del w:id="644" w:author="Author">
              <w:r w:rsidRPr="007B4A49" w:rsidDel="00126830">
                <w:rPr>
                  <w:rFonts w:ascii="Times New Roman" w:hAnsi="Times New Roman" w:cs="Times New Roman"/>
                  <w:sz w:val="20"/>
                  <w:szCs w:val="20"/>
                </w:rPr>
                <w:delText>Report the value</w:delText>
              </w:r>
              <w:r w:rsidDel="00126830">
                <w:rPr>
                  <w:rFonts w:ascii="Times New Roman" w:hAnsi="Times New Roman" w:cs="Times New Roman"/>
                  <w:sz w:val="20"/>
                  <w:szCs w:val="20"/>
                </w:rPr>
                <w:delText xml:space="preserve"> </w:delText>
              </w:r>
              <w:r w:rsidRPr="007B4A49" w:rsidDel="00126830">
                <w:rPr>
                  <w:rFonts w:ascii="Times New Roman" w:hAnsi="Times New Roman" w:cs="Times New Roman"/>
                  <w:sz w:val="20"/>
                  <w:szCs w:val="20"/>
                </w:rPr>
                <w:delText>of any other liabilities</w:delText>
              </w:r>
              <w:r w:rsidRPr="000D10D1"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0D10D1" w:rsidDel="00126830">
                <w:rPr>
                  <w:rFonts w:ascii="Times New Roman" w:hAnsi="Times New Roman" w:cs="Times New Roman"/>
                  <w:sz w:val="20"/>
                  <w:szCs w:val="20"/>
                </w:rPr>
                <w:delText xml:space="preserve"> the</w:delText>
              </w:r>
              <w:r w:rsidDel="00126830">
                <w:rPr>
                  <w:rFonts w:ascii="Times New Roman" w:hAnsi="Times New Roman" w:cs="Times New Roman"/>
                  <w:sz w:val="20"/>
                  <w:szCs w:val="20"/>
                </w:rPr>
                <w:delText xml:space="preserve"> solvency II</w:delText>
              </w:r>
              <w:r w:rsidRPr="000D10D1" w:rsidDel="00126830">
                <w:rPr>
                  <w:rFonts w:ascii="Times New Roman" w:hAnsi="Times New Roman" w:cs="Times New Roman"/>
                  <w:sz w:val="20"/>
                  <w:szCs w:val="20"/>
                </w:rPr>
                <w:delText xml:space="preserve"> reporting currency</w:delText>
              </w:r>
              <w:r w:rsidRPr="007B4A49" w:rsidDel="00126830">
                <w:rPr>
                  <w:rFonts w:ascii="Times New Roman" w:hAnsi="Times New Roman" w:cs="Times New Roman"/>
                  <w:sz w:val="20"/>
                  <w:szCs w:val="20"/>
                </w:rPr>
                <w:delText>.</w:delText>
              </w:r>
            </w:del>
          </w:p>
        </w:tc>
      </w:tr>
      <w:tr w:rsidR="00126830" w:rsidRPr="00C81CBF" w:rsidTr="0061150D">
        <w:tc>
          <w:tcPr>
            <w:tcW w:w="1809" w:type="dxa"/>
            <w:hideMark/>
            <w:tcPrChange w:id="645"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646" w:author="Author">
              <w:r w:rsidRPr="007B4A49" w:rsidDel="002E66C6">
                <w:rPr>
                  <w:rFonts w:ascii="Times New Roman" w:hAnsi="Times New Roman" w:cs="Times New Roman"/>
                  <w:sz w:val="20"/>
                  <w:szCs w:val="20"/>
                </w:rPr>
                <w:delText>4</w:delText>
              </w:r>
            </w:del>
            <w:ins w:id="647" w:author="Author">
              <w:r>
                <w:rPr>
                  <w:rFonts w:ascii="Times New Roman" w:hAnsi="Times New Roman" w:cs="Times New Roman"/>
                  <w:sz w:val="20"/>
                  <w:szCs w:val="20"/>
                </w:rPr>
                <w:t>3</w:t>
              </w:r>
            </w:ins>
            <w:r w:rsidRPr="007B4A49">
              <w:rPr>
                <w:rFonts w:ascii="Times New Roman" w:hAnsi="Times New Roman" w:cs="Times New Roman"/>
                <w:sz w:val="20"/>
                <w:szCs w:val="20"/>
              </w:rPr>
              <w:t>0/R0170</w:t>
            </w:r>
          </w:p>
        </w:tc>
        <w:tc>
          <w:tcPr>
            <w:tcW w:w="2835" w:type="dxa"/>
            <w:hideMark/>
            <w:tcPrChange w:id="648"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649"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650"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 xml:space="preserve">the </w:t>
            </w:r>
            <w:del w:id="651" w:author="Author">
              <w:r w:rsidDel="003D5BF8">
                <w:rPr>
                  <w:rFonts w:ascii="Times New Roman" w:hAnsi="Times New Roman" w:cs="Times New Roman"/>
                  <w:sz w:val="20"/>
                  <w:szCs w:val="20"/>
                </w:rPr>
                <w:delText xml:space="preserve">solvency II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Any other liabilities</w:t>
            </w:r>
          </w:p>
        </w:tc>
        <w:tc>
          <w:tcPr>
            <w:tcW w:w="4612" w:type="dxa"/>
            <w:tcPrChange w:id="652" w:author="Author">
              <w:tcPr>
                <w:tcW w:w="3903" w:type="dxa"/>
              </w:tcPr>
            </w:tcPrChange>
          </w:tcPr>
          <w:p w:rsidR="00126830" w:rsidRPr="007B4A49" w:rsidDel="00126830" w:rsidRDefault="00126830" w:rsidP="007B4A49">
            <w:pPr>
              <w:rPr>
                <w:del w:id="653" w:author="Author"/>
                <w:rFonts w:ascii="Times New Roman" w:hAnsi="Times New Roman" w:cs="Times New Roman"/>
                <w:sz w:val="20"/>
                <w:szCs w:val="20"/>
              </w:rPr>
            </w:pPr>
            <w:ins w:id="654" w:author="Author">
              <w:r w:rsidRPr="007B4A49">
                <w:rPr>
                  <w:rFonts w:ascii="Times New Roman" w:hAnsi="Times New Roman" w:cs="Times New Roman"/>
                  <w:sz w:val="20"/>
                  <w:szCs w:val="20"/>
                </w:rPr>
                <w:t>Report the value</w:t>
              </w:r>
              <w:r>
                <w:rPr>
                  <w:rFonts w:ascii="Times New Roman" w:hAnsi="Times New Roman" w:cs="Times New Roman"/>
                  <w:sz w:val="20"/>
                  <w:szCs w:val="20"/>
                </w:rPr>
                <w:t xml:space="preserve"> </w:t>
              </w:r>
              <w:r w:rsidRPr="007B4A49">
                <w:rPr>
                  <w:rFonts w:ascii="Times New Roman" w:hAnsi="Times New Roman" w:cs="Times New Roman"/>
                  <w:sz w:val="20"/>
                  <w:szCs w:val="20"/>
                </w:rPr>
                <w:t>of any other liabilities</w:t>
              </w:r>
              <w:r w:rsidRPr="000D10D1">
                <w:rPr>
                  <w:rFonts w:ascii="Times New Roman" w:hAnsi="Times New Roman" w:cs="Times New Roman"/>
                  <w:sz w:val="20"/>
                  <w:szCs w:val="20"/>
                </w:rPr>
                <w:t xml:space="preserve"> f</w:t>
              </w:r>
              <w:r>
                <w:rPr>
                  <w:rFonts w:ascii="Times New Roman" w:hAnsi="Times New Roman" w:cs="Times New Roman"/>
                  <w:sz w:val="20"/>
                  <w:szCs w:val="20"/>
                </w:rPr>
                <w:t>or</w:t>
              </w:r>
              <w:r w:rsidRPr="000D10D1">
                <w:rPr>
                  <w:rFonts w:ascii="Times New Roman" w:hAnsi="Times New Roman" w:cs="Times New Roman"/>
                  <w:sz w:val="20"/>
                  <w:szCs w:val="20"/>
                </w:rPr>
                <w:t xml:space="preserve"> the</w:t>
              </w:r>
              <w:r>
                <w:rPr>
                  <w:rFonts w:ascii="Times New Roman" w:hAnsi="Times New Roman" w:cs="Times New Roman"/>
                  <w:sz w:val="20"/>
                  <w:szCs w:val="20"/>
                </w:rPr>
                <w:t xml:space="preserve"> </w:t>
              </w:r>
              <w:del w:id="655" w:author="Author">
                <w:r w:rsidDel="003D5BF8">
                  <w:rPr>
                    <w:rFonts w:ascii="Times New Roman" w:hAnsi="Times New Roman" w:cs="Times New Roman"/>
                    <w:sz w:val="20"/>
                    <w:szCs w:val="20"/>
                  </w:rPr>
                  <w:delText>solvency II</w:delText>
                </w:r>
                <w:r w:rsidRPr="000D10D1" w:rsidDel="003D5BF8">
                  <w:rPr>
                    <w:rFonts w:ascii="Times New Roman" w:hAnsi="Times New Roman" w:cs="Times New Roman"/>
                    <w:sz w:val="20"/>
                    <w:szCs w:val="20"/>
                  </w:rPr>
                  <w:delText xml:space="preserve"> </w:delText>
                </w:r>
              </w:del>
              <w:r w:rsidRPr="000D10D1">
                <w:rPr>
                  <w:rFonts w:ascii="Times New Roman" w:hAnsi="Times New Roman" w:cs="Times New Roman"/>
                  <w:sz w:val="20"/>
                  <w:szCs w:val="20"/>
                </w:rPr>
                <w:t>reporting currency</w:t>
              </w:r>
              <w:r w:rsidRPr="007B4A49">
                <w:rPr>
                  <w:rFonts w:ascii="Times New Roman" w:hAnsi="Times New Roman" w:cs="Times New Roman"/>
                  <w:sz w:val="20"/>
                  <w:szCs w:val="20"/>
                </w:rPr>
                <w:t>.</w:t>
              </w:r>
            </w:ins>
            <w:del w:id="656" w:author="Author">
              <w:r w:rsidRPr="007B4A49" w:rsidDel="00126830">
                <w:rPr>
                  <w:rFonts w:ascii="Times New Roman" w:hAnsi="Times New Roman" w:cs="Times New Roman"/>
                  <w:sz w:val="20"/>
                  <w:szCs w:val="20"/>
                </w:rPr>
                <w:delText>Report the total value of any other liabilities</w:delText>
              </w:r>
              <w:r w:rsidDel="00126830">
                <w:rPr>
                  <w:rFonts w:ascii="Times New Roman" w:hAnsi="Times New Roman" w:cs="Times New Roman"/>
                  <w:sz w:val="20"/>
                  <w:szCs w:val="20"/>
                </w:rPr>
                <w:delText xml:space="preserve"> </w:delText>
              </w:r>
              <w:r w:rsidRPr="008669A1" w:rsidDel="00126830">
                <w:rPr>
                  <w:rFonts w:ascii="Times New Roman" w:hAnsi="Times New Roman" w:cs="Times New Roman"/>
                  <w:sz w:val="20"/>
                  <w:szCs w:val="20"/>
                </w:rPr>
                <w:delText>f</w:delText>
              </w:r>
              <w:r w:rsidDel="00126830">
                <w:rPr>
                  <w:rFonts w:ascii="Times New Roman" w:hAnsi="Times New Roman" w:cs="Times New Roman"/>
                  <w:sz w:val="20"/>
                  <w:szCs w:val="20"/>
                </w:rPr>
                <w:delText>or</w:delText>
              </w:r>
              <w:r w:rsidRPr="008669A1" w:rsidDel="00126830">
                <w:rPr>
                  <w:rFonts w:ascii="Times New Roman" w:hAnsi="Times New Roman" w:cs="Times New Roman"/>
                  <w:sz w:val="20"/>
                  <w:szCs w:val="20"/>
                </w:rPr>
                <w:delText xml:space="preserve"> remaining currencies that are not reported by currency</w:delText>
              </w:r>
              <w:r w:rsidRPr="007B4A49" w:rsidDel="00126830">
                <w:rPr>
                  <w:rFonts w:ascii="Times New Roman" w:hAnsi="Times New Roman" w:cs="Times New Roman"/>
                  <w:sz w:val="20"/>
                  <w:szCs w:val="20"/>
                </w:rPr>
                <w:delText xml:space="preserve">. </w:delText>
              </w:r>
            </w:del>
          </w:p>
          <w:p w:rsidR="00126830" w:rsidRPr="007B4A49" w:rsidDel="00126830" w:rsidRDefault="00126830" w:rsidP="007B4A49">
            <w:pPr>
              <w:rPr>
                <w:del w:id="657" w:author="Author"/>
                <w:rFonts w:ascii="Times New Roman" w:hAnsi="Times New Roman" w:cs="Times New Roman"/>
                <w:sz w:val="20"/>
                <w:szCs w:val="20"/>
              </w:rPr>
            </w:pPr>
          </w:p>
          <w:p w:rsidR="00126830" w:rsidRPr="00D30FF3" w:rsidRDefault="00126830" w:rsidP="00466BB1">
            <w:pPr>
              <w:rPr>
                <w:rFonts w:ascii="Times New Roman" w:hAnsi="Times New Roman" w:cs="Times New Roman"/>
                <w:sz w:val="20"/>
                <w:szCs w:val="20"/>
              </w:rPr>
            </w:pPr>
            <w:del w:id="658" w:author="Author">
              <w:r w:rsidRPr="007B4A49" w:rsidDel="00126830">
                <w:rPr>
                  <w:rFonts w:ascii="Times New Roman" w:hAnsi="Times New Roman" w:cs="Times New Roman"/>
                  <w:sz w:val="20"/>
                  <w:szCs w:val="20"/>
                </w:rPr>
                <w:delText xml:space="preserve">This means that this cell excludes the amount reported in the </w:delText>
              </w:r>
              <w:r w:rsidDel="00126830">
                <w:rPr>
                  <w:rFonts w:ascii="Times New Roman" w:hAnsi="Times New Roman" w:cs="Times New Roman"/>
                  <w:sz w:val="20"/>
                  <w:szCs w:val="20"/>
                </w:rPr>
                <w:delText xml:space="preserve">solvency II </w:delText>
              </w:r>
              <w:r w:rsidRPr="007B4A49" w:rsidDel="00126830">
                <w:rPr>
                  <w:rFonts w:ascii="Times New Roman" w:hAnsi="Times New Roman" w:cs="Times New Roman"/>
                  <w:sz w:val="20"/>
                  <w:szCs w:val="20"/>
                </w:rPr>
                <w:delText xml:space="preserve">reporting currency (C0030/R0170) and in the currencies reported by currency (C0050/R0170). </w:delText>
              </w:r>
            </w:del>
          </w:p>
        </w:tc>
      </w:tr>
      <w:tr w:rsidR="00126830" w:rsidRPr="00C81CBF" w:rsidTr="0061150D">
        <w:tc>
          <w:tcPr>
            <w:tcW w:w="1809" w:type="dxa"/>
            <w:hideMark/>
            <w:tcPrChange w:id="659"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660" w:author="Author">
              <w:r>
                <w:rPr>
                  <w:rFonts w:ascii="Times New Roman" w:hAnsi="Times New Roman" w:cs="Times New Roman"/>
                  <w:sz w:val="20"/>
                  <w:szCs w:val="20"/>
                </w:rPr>
                <w:t>4</w:t>
              </w:r>
            </w:ins>
            <w:del w:id="661"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0/R0170</w:t>
            </w:r>
          </w:p>
        </w:tc>
        <w:tc>
          <w:tcPr>
            <w:tcW w:w="2835" w:type="dxa"/>
            <w:hideMark/>
            <w:tcPrChange w:id="662"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663"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 the</w:delText>
              </w:r>
            </w:del>
            <w:ins w:id="664" w:author="Author">
              <w:r w:rsidR="0018224F">
                <w:rPr>
                  <w:rFonts w:ascii="Times New Roman" w:hAnsi="Times New Roman" w:cs="Times New Roman"/>
                  <w:sz w:val="20"/>
                  <w:szCs w:val="20"/>
                </w:rPr>
                <w:t>of</w:t>
              </w:r>
            </w:ins>
            <w:r w:rsidRPr="00A86DB3">
              <w:rPr>
                <w:rFonts w:ascii="Times New Roman" w:hAnsi="Times New Roman" w:cs="Times New Roman"/>
                <w:sz w:val="20"/>
                <w:szCs w:val="20"/>
              </w:rPr>
              <w:t xml:space="preserve"> remaining other currencies - Any other liabilities</w:t>
            </w:r>
          </w:p>
        </w:tc>
        <w:tc>
          <w:tcPr>
            <w:tcW w:w="4612" w:type="dxa"/>
            <w:tcPrChange w:id="665" w:author="Author">
              <w:tcPr>
                <w:tcW w:w="3903" w:type="dxa"/>
              </w:tcPr>
            </w:tcPrChange>
          </w:tcPr>
          <w:p w:rsidR="00126830" w:rsidRPr="007B4A49" w:rsidRDefault="00126830" w:rsidP="005A0366">
            <w:pPr>
              <w:rPr>
                <w:ins w:id="666" w:author="Author"/>
                <w:rFonts w:ascii="Times New Roman" w:hAnsi="Times New Roman" w:cs="Times New Roman"/>
                <w:sz w:val="20"/>
                <w:szCs w:val="20"/>
              </w:rPr>
            </w:pPr>
            <w:ins w:id="667" w:author="Author">
              <w:r w:rsidRPr="007B4A49">
                <w:rPr>
                  <w:rFonts w:ascii="Times New Roman" w:hAnsi="Times New Roman" w:cs="Times New Roman"/>
                  <w:sz w:val="20"/>
                  <w:szCs w:val="20"/>
                </w:rPr>
                <w:t>Report the total value of any other liabilities</w:t>
              </w:r>
              <w:r>
                <w:rPr>
                  <w:rFonts w:ascii="Times New Roman" w:hAnsi="Times New Roman" w:cs="Times New Roman"/>
                  <w:sz w:val="20"/>
                  <w:szCs w:val="20"/>
                </w:rPr>
                <w:t xml:space="preserve"> </w:t>
              </w:r>
              <w:r w:rsidRPr="008669A1">
                <w:rPr>
                  <w:rFonts w:ascii="Times New Roman" w:hAnsi="Times New Roman" w:cs="Times New Roman"/>
                  <w:sz w:val="20"/>
                  <w:szCs w:val="20"/>
                </w:rPr>
                <w:t>f</w:t>
              </w:r>
              <w:r>
                <w:rPr>
                  <w:rFonts w:ascii="Times New Roman" w:hAnsi="Times New Roman" w:cs="Times New Roman"/>
                  <w:sz w:val="20"/>
                  <w:szCs w:val="20"/>
                </w:rPr>
                <w:t>or</w:t>
              </w:r>
              <w:r w:rsidRPr="008669A1">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ins>
          </w:p>
          <w:p w:rsidR="00126830" w:rsidRPr="007B4A49" w:rsidRDefault="00126830" w:rsidP="005A0366">
            <w:pPr>
              <w:rPr>
                <w:ins w:id="668"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ins w:id="669" w:author="Author">
              <w:r w:rsidRPr="007B4A49">
                <w:rPr>
                  <w:rFonts w:ascii="Times New Roman" w:hAnsi="Times New Roman" w:cs="Times New Roman"/>
                  <w:sz w:val="20"/>
                  <w:szCs w:val="20"/>
                </w:rPr>
                <w:t xml:space="preserve">This means that this cell excludes the amount reported in the </w:t>
              </w:r>
              <w:del w:id="670" w:author="Author">
                <w:r w:rsidDel="003D5BF8">
                  <w:rPr>
                    <w:rFonts w:ascii="Times New Roman" w:hAnsi="Times New Roman" w:cs="Times New Roman"/>
                    <w:sz w:val="20"/>
                    <w:szCs w:val="20"/>
                  </w:rPr>
                  <w:delText xml:space="preserve">solvency II </w:delText>
                </w:r>
              </w:del>
              <w:r w:rsidRPr="007B4A49">
                <w:rPr>
                  <w:rFonts w:ascii="Times New Roman" w:hAnsi="Times New Roman" w:cs="Times New Roman"/>
                  <w:sz w:val="20"/>
                  <w:szCs w:val="20"/>
                </w:rPr>
                <w:t xml:space="preserve">reporting currency (C0030/R0170) and in the currencies reported by currency (C0050/R0170). </w:t>
              </w:r>
            </w:ins>
            <w:del w:id="671" w:author="Author">
              <w:r w:rsidRPr="007B4A49" w:rsidDel="00126830">
                <w:rPr>
                  <w:rFonts w:ascii="Times New Roman" w:hAnsi="Times New Roman" w:cs="Times New Roman"/>
                  <w:sz w:val="20"/>
                  <w:szCs w:val="20"/>
                </w:rPr>
                <w:delText>Report the value of any other liabilities</w:delText>
              </w:r>
              <w:r w:rsidRPr="00DC255E"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DC255E" w:rsidDel="00126830">
                <w:rPr>
                  <w:rFonts w:ascii="Times New Roman" w:hAnsi="Times New Roman" w:cs="Times New Roman"/>
                  <w:sz w:val="20"/>
                  <w:szCs w:val="20"/>
                </w:rPr>
                <w:delText xml:space="preserve"> each of the currenc</w:delText>
              </w:r>
              <w:r w:rsidDel="00126830">
                <w:rPr>
                  <w:rFonts w:ascii="Times New Roman" w:hAnsi="Times New Roman" w:cs="Times New Roman"/>
                  <w:sz w:val="20"/>
                  <w:szCs w:val="20"/>
                </w:rPr>
                <w:delText>ies</w:delText>
              </w:r>
              <w:r w:rsidRPr="00DC255E" w:rsidDel="00126830">
                <w:rPr>
                  <w:rFonts w:ascii="Times New Roman" w:hAnsi="Times New Roman" w:cs="Times New Roman"/>
                  <w:sz w:val="20"/>
                  <w:szCs w:val="20"/>
                </w:rPr>
                <w:delText xml:space="preserve"> required to be reported separately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672" w:author="Author">
              <w:tcPr>
                <w:tcW w:w="1809" w:type="dxa"/>
                <w:hideMark/>
              </w:tcPr>
            </w:tcPrChange>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ins w:id="673" w:author="Author">
              <w:r>
                <w:rPr>
                  <w:rFonts w:ascii="Times New Roman" w:hAnsi="Times New Roman" w:cs="Times New Roman"/>
                  <w:sz w:val="20"/>
                  <w:szCs w:val="20"/>
                </w:rPr>
                <w:t>5</w:t>
              </w:r>
            </w:ins>
            <w:del w:id="674" w:author="Author">
              <w:r w:rsidRPr="007B4A49" w:rsidDel="002E66C6">
                <w:rPr>
                  <w:rFonts w:ascii="Times New Roman" w:hAnsi="Times New Roman" w:cs="Times New Roman"/>
                  <w:sz w:val="20"/>
                  <w:szCs w:val="20"/>
                </w:rPr>
                <w:delText>2</w:delText>
              </w:r>
            </w:del>
            <w:r w:rsidRPr="007B4A49">
              <w:rPr>
                <w:rFonts w:ascii="Times New Roman" w:hAnsi="Times New Roman" w:cs="Times New Roman"/>
                <w:sz w:val="20"/>
                <w:szCs w:val="20"/>
              </w:rPr>
              <w:t>0/R0</w:t>
            </w:r>
            <w:del w:id="675" w:author="Author">
              <w:r w:rsidRPr="007B4A49" w:rsidDel="002E66C6">
                <w:rPr>
                  <w:rFonts w:ascii="Times New Roman" w:hAnsi="Times New Roman" w:cs="Times New Roman"/>
                  <w:sz w:val="20"/>
                  <w:szCs w:val="20"/>
                </w:rPr>
                <w:delText>20</w:delText>
              </w:r>
            </w:del>
            <w:ins w:id="676" w:author="Author">
              <w:r>
                <w:rPr>
                  <w:rFonts w:ascii="Times New Roman" w:hAnsi="Times New Roman" w:cs="Times New Roman"/>
                  <w:sz w:val="20"/>
                  <w:szCs w:val="20"/>
                </w:rPr>
                <w:t>17</w:t>
              </w:r>
            </w:ins>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Change w:id="677"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678"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679"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material currencies - Any other liabilities</w:t>
            </w:r>
          </w:p>
        </w:tc>
        <w:tc>
          <w:tcPr>
            <w:tcW w:w="4612" w:type="dxa"/>
            <w:tcPrChange w:id="680" w:author="Author">
              <w:tcPr>
                <w:tcW w:w="3903" w:type="dxa"/>
              </w:tcPr>
            </w:tcPrChange>
          </w:tcPr>
          <w:p w:rsidR="00126830" w:rsidRPr="00D30FF3" w:rsidRDefault="00126830" w:rsidP="002E66C6">
            <w:pPr>
              <w:rPr>
                <w:rFonts w:ascii="Times New Roman" w:hAnsi="Times New Roman" w:cs="Times New Roman"/>
                <w:sz w:val="20"/>
                <w:szCs w:val="20"/>
              </w:rPr>
            </w:pPr>
            <w:ins w:id="681" w:author="Author">
              <w:r w:rsidRPr="007B4A49">
                <w:rPr>
                  <w:rFonts w:ascii="Times New Roman" w:hAnsi="Times New Roman" w:cs="Times New Roman"/>
                  <w:sz w:val="20"/>
                  <w:szCs w:val="20"/>
                </w:rPr>
                <w:t>Report the value of any other liabilities</w:t>
              </w:r>
              <w:r w:rsidRPr="00DC255E">
                <w:rPr>
                  <w:rFonts w:ascii="Times New Roman" w:hAnsi="Times New Roman" w:cs="Times New Roman"/>
                  <w:sz w:val="20"/>
                  <w:szCs w:val="20"/>
                </w:rPr>
                <w:t xml:space="preserve"> f</w:t>
              </w:r>
              <w:r>
                <w:rPr>
                  <w:rFonts w:ascii="Times New Roman" w:hAnsi="Times New Roman" w:cs="Times New Roman"/>
                  <w:sz w:val="20"/>
                  <w:szCs w:val="20"/>
                </w:rPr>
                <w:t>or</w:t>
              </w:r>
              <w:r w:rsidRPr="00DC255E">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DC255E">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ins>
            <w:del w:id="682" w:author="Author">
              <w:r w:rsidRPr="007B4A49" w:rsidDel="00126830">
                <w:rPr>
                  <w:rFonts w:ascii="Times New Roman" w:hAnsi="Times New Roman" w:cs="Times New Roman"/>
                  <w:sz w:val="20"/>
                  <w:szCs w:val="20"/>
                </w:rPr>
                <w:delText>Report the total value</w:delText>
              </w:r>
              <w:r w:rsidDel="00126830">
                <w:rPr>
                  <w:rFonts w:ascii="Times New Roman" w:hAnsi="Times New Roman" w:cs="Times New Roman"/>
                  <w:sz w:val="20"/>
                  <w:szCs w:val="20"/>
                </w:rPr>
                <w:delText xml:space="preserve"> </w:delText>
              </w:r>
              <w:r w:rsidRPr="007B4A49" w:rsidDel="00126830">
                <w:rPr>
                  <w:rFonts w:ascii="Times New Roman" w:hAnsi="Times New Roman" w:cs="Times New Roman"/>
                  <w:sz w:val="20"/>
                  <w:szCs w:val="20"/>
                </w:rPr>
                <w:delText xml:space="preserve">of the total liabilities </w:delText>
              </w:r>
              <w:r w:rsidRPr="009629B6" w:rsidDel="00126830">
                <w:rPr>
                  <w:rFonts w:ascii="Times New Roman" w:hAnsi="Times New Roman" w:cs="Times New Roman"/>
                  <w:sz w:val="20"/>
                  <w:szCs w:val="20"/>
                </w:rPr>
                <w:delText>f</w:delText>
              </w:r>
              <w:r w:rsidDel="00126830">
                <w:rPr>
                  <w:rFonts w:ascii="Times New Roman" w:hAnsi="Times New Roman" w:cs="Times New Roman"/>
                  <w:sz w:val="20"/>
                  <w:szCs w:val="20"/>
                </w:rPr>
                <w:delText>or</w:delText>
              </w:r>
              <w:r w:rsidRPr="009629B6" w:rsidDel="00126830">
                <w:rPr>
                  <w:rFonts w:ascii="Times New Roman" w:hAnsi="Times New Roman" w:cs="Times New Roman"/>
                  <w:sz w:val="20"/>
                  <w:szCs w:val="20"/>
                </w:rPr>
                <w:delText xml:space="preserve"> </w:delText>
              </w:r>
              <w:r w:rsidRPr="009629B6" w:rsidDel="002E66C6">
                <w:rPr>
                  <w:rFonts w:ascii="Times New Roman" w:hAnsi="Times New Roman" w:cs="Times New Roman"/>
                  <w:sz w:val="20"/>
                  <w:szCs w:val="20"/>
                </w:rPr>
                <w:delText xml:space="preserve">all </w:delText>
              </w:r>
              <w:r w:rsidRPr="009629B6" w:rsidDel="00126830">
                <w:rPr>
                  <w:rFonts w:ascii="Times New Roman" w:hAnsi="Times New Roman" w:cs="Times New Roman"/>
                  <w:sz w:val="20"/>
                  <w:szCs w:val="20"/>
                </w:rPr>
                <w:delText>currencies</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683" w:author="Author">
              <w:tcPr>
                <w:tcW w:w="1809" w:type="dxa"/>
                <w:hideMark/>
              </w:tcPr>
            </w:tcPrChange>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del w:id="684" w:author="Author">
              <w:r w:rsidRPr="007B4A49" w:rsidDel="002E66C6">
                <w:rPr>
                  <w:rFonts w:ascii="Times New Roman" w:hAnsi="Times New Roman" w:cs="Times New Roman"/>
                  <w:sz w:val="20"/>
                  <w:szCs w:val="20"/>
                </w:rPr>
                <w:delText>3</w:delText>
              </w:r>
            </w:del>
            <w:ins w:id="685" w:author="Author">
              <w:r>
                <w:rPr>
                  <w:rFonts w:ascii="Times New Roman" w:hAnsi="Times New Roman" w:cs="Times New Roman"/>
                  <w:sz w:val="20"/>
                  <w:szCs w:val="20"/>
                </w:rPr>
                <w:t>2</w:t>
              </w:r>
            </w:ins>
            <w:r w:rsidRPr="007B4A49">
              <w:rPr>
                <w:rFonts w:ascii="Times New Roman" w:hAnsi="Times New Roman" w:cs="Times New Roman"/>
                <w:sz w:val="20"/>
                <w:szCs w:val="20"/>
              </w:rPr>
              <w:t>0/R0200</w:t>
            </w:r>
          </w:p>
        </w:tc>
        <w:tc>
          <w:tcPr>
            <w:tcW w:w="2835" w:type="dxa"/>
            <w:hideMark/>
            <w:tcPrChange w:id="686"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del w:id="687"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688"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Total liabilities</w:t>
            </w:r>
          </w:p>
        </w:tc>
        <w:tc>
          <w:tcPr>
            <w:tcW w:w="4612" w:type="dxa"/>
            <w:tcPrChange w:id="689" w:author="Author">
              <w:tcPr>
                <w:tcW w:w="3903" w:type="dxa"/>
              </w:tcPr>
            </w:tcPrChange>
          </w:tcPr>
          <w:p w:rsidR="00126830" w:rsidRPr="00D30FF3" w:rsidRDefault="00126830">
            <w:pPr>
              <w:rPr>
                <w:rFonts w:ascii="Times New Roman" w:hAnsi="Times New Roman" w:cs="Times New Roman"/>
                <w:sz w:val="20"/>
                <w:szCs w:val="20"/>
              </w:rPr>
            </w:pPr>
            <w:ins w:id="690" w:author="Author">
              <w:r w:rsidRPr="007B4A49">
                <w:rPr>
                  <w:rFonts w:ascii="Times New Roman" w:hAnsi="Times New Roman" w:cs="Times New Roman"/>
                  <w:sz w:val="20"/>
                  <w:szCs w:val="20"/>
                </w:rPr>
                <w:t>Report the total value</w:t>
              </w:r>
              <w:r>
                <w:rPr>
                  <w:rFonts w:ascii="Times New Roman" w:hAnsi="Times New Roman" w:cs="Times New Roman"/>
                  <w:sz w:val="20"/>
                  <w:szCs w:val="20"/>
                </w:rPr>
                <w:t xml:space="preserve"> </w:t>
              </w:r>
              <w:r w:rsidRPr="007B4A49">
                <w:rPr>
                  <w:rFonts w:ascii="Times New Roman" w:hAnsi="Times New Roman" w:cs="Times New Roman"/>
                  <w:sz w:val="20"/>
                  <w:szCs w:val="20"/>
                </w:rPr>
                <w:t xml:space="preserve">of the total liabilities </w:t>
              </w:r>
              <w:r w:rsidRPr="009629B6">
                <w:rPr>
                  <w:rFonts w:ascii="Times New Roman" w:hAnsi="Times New Roman" w:cs="Times New Roman"/>
                  <w:sz w:val="20"/>
                  <w:szCs w:val="20"/>
                </w:rPr>
                <w:t>f</w:t>
              </w:r>
              <w:r>
                <w:rPr>
                  <w:rFonts w:ascii="Times New Roman" w:hAnsi="Times New Roman" w:cs="Times New Roman"/>
                  <w:sz w:val="20"/>
                  <w:szCs w:val="20"/>
                </w:rPr>
                <w:t>or</w:t>
              </w:r>
              <w:r w:rsidRPr="009629B6">
                <w:rPr>
                  <w:rFonts w:ascii="Times New Roman" w:hAnsi="Times New Roman" w:cs="Times New Roman"/>
                  <w:sz w:val="20"/>
                  <w:szCs w:val="20"/>
                </w:rPr>
                <w:t xml:space="preserve"> </w:t>
              </w:r>
              <w:r w:rsidR="002E540C">
                <w:rPr>
                  <w:rFonts w:ascii="Times New Roman" w:hAnsi="Times New Roman" w:cs="Times New Roman"/>
                  <w:sz w:val="20"/>
                  <w:szCs w:val="20"/>
                </w:rPr>
                <w:t xml:space="preserve">all </w:t>
              </w:r>
              <w:r w:rsidRPr="009629B6">
                <w:rPr>
                  <w:rFonts w:ascii="Times New Roman" w:hAnsi="Times New Roman" w:cs="Times New Roman"/>
                  <w:sz w:val="20"/>
                  <w:szCs w:val="20"/>
                </w:rPr>
                <w:t>currencies</w:t>
              </w:r>
              <w:r>
                <w:rPr>
                  <w:rFonts w:ascii="Times New Roman" w:hAnsi="Times New Roman" w:cs="Times New Roman"/>
                  <w:sz w:val="20"/>
                  <w:szCs w:val="20"/>
                </w:rPr>
                <w:t>.</w:t>
              </w:r>
            </w:ins>
            <w:del w:id="691" w:author="Author">
              <w:r w:rsidRPr="007B4A49" w:rsidDel="00126830">
                <w:rPr>
                  <w:rFonts w:ascii="Times New Roman" w:hAnsi="Times New Roman" w:cs="Times New Roman"/>
                  <w:sz w:val="20"/>
                  <w:szCs w:val="20"/>
                </w:rPr>
                <w:delText>Report the value of total liabilities</w:delText>
              </w:r>
              <w:r w:rsidDel="00126830">
                <w:rPr>
                  <w:rFonts w:ascii="Times New Roman" w:hAnsi="Times New Roman" w:cs="Times New Roman"/>
                  <w:sz w:val="20"/>
                  <w:szCs w:val="20"/>
                </w:rPr>
                <w:delText xml:space="preserve"> </w:delText>
              </w:r>
              <w:r w:rsidRPr="008C0A47" w:rsidDel="00126830">
                <w:rPr>
                  <w:rFonts w:ascii="Times New Roman" w:hAnsi="Times New Roman" w:cs="Times New Roman"/>
                  <w:sz w:val="20"/>
                  <w:szCs w:val="20"/>
                </w:rPr>
                <w:delText>f</w:delText>
              </w:r>
              <w:r w:rsidDel="00126830">
                <w:rPr>
                  <w:rFonts w:ascii="Times New Roman" w:hAnsi="Times New Roman" w:cs="Times New Roman"/>
                  <w:sz w:val="20"/>
                  <w:szCs w:val="20"/>
                </w:rPr>
                <w:delText>or</w:delText>
              </w:r>
              <w:r w:rsidRPr="008C0A47" w:rsidDel="00126830">
                <w:rPr>
                  <w:rFonts w:ascii="Times New Roman" w:hAnsi="Times New Roman" w:cs="Times New Roman"/>
                  <w:sz w:val="20"/>
                  <w:szCs w:val="20"/>
                </w:rPr>
                <w:delText xml:space="preserve"> the </w:delText>
              </w:r>
              <w:r w:rsidDel="00126830">
                <w:rPr>
                  <w:rFonts w:ascii="Times New Roman" w:hAnsi="Times New Roman" w:cs="Times New Roman"/>
                  <w:sz w:val="20"/>
                  <w:szCs w:val="20"/>
                </w:rPr>
                <w:delText xml:space="preserve">solvency II </w:delText>
              </w:r>
              <w:r w:rsidRPr="008C0A47" w:rsidDel="00126830">
                <w:rPr>
                  <w:rFonts w:ascii="Times New Roman" w:hAnsi="Times New Roman" w:cs="Times New Roman"/>
                  <w:sz w:val="20"/>
                  <w:szCs w:val="20"/>
                </w:rPr>
                <w:delText>reporting currency</w:delText>
              </w:r>
              <w:r w:rsidDel="00126830">
                <w:rPr>
                  <w:rFonts w:ascii="Times New Roman" w:hAnsi="Times New Roman" w:cs="Times New Roman"/>
                  <w:sz w:val="20"/>
                  <w:szCs w:val="20"/>
                </w:rPr>
                <w:delText>.</w:delText>
              </w:r>
            </w:del>
          </w:p>
        </w:tc>
      </w:tr>
      <w:tr w:rsidR="00126830" w:rsidRPr="00C81CBF" w:rsidTr="0061150D">
        <w:tc>
          <w:tcPr>
            <w:tcW w:w="1809" w:type="dxa"/>
            <w:hideMark/>
            <w:tcPrChange w:id="692"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693" w:author="Author">
              <w:r>
                <w:rPr>
                  <w:rFonts w:ascii="Times New Roman" w:hAnsi="Times New Roman" w:cs="Times New Roman"/>
                  <w:sz w:val="20"/>
                  <w:szCs w:val="20"/>
                </w:rPr>
                <w:t>3</w:t>
              </w:r>
            </w:ins>
            <w:del w:id="694" w:author="Author">
              <w:r w:rsidRPr="007B4A49" w:rsidDel="002E66C6">
                <w:rPr>
                  <w:rFonts w:ascii="Times New Roman" w:hAnsi="Times New Roman" w:cs="Times New Roman"/>
                  <w:sz w:val="20"/>
                  <w:szCs w:val="20"/>
                </w:rPr>
                <w:delText>4</w:delText>
              </w:r>
            </w:del>
            <w:r w:rsidRPr="007B4A49">
              <w:rPr>
                <w:rFonts w:ascii="Times New Roman" w:hAnsi="Times New Roman" w:cs="Times New Roman"/>
                <w:sz w:val="20"/>
                <w:szCs w:val="20"/>
              </w:rPr>
              <w:t>0/R0200</w:t>
            </w:r>
          </w:p>
        </w:tc>
        <w:tc>
          <w:tcPr>
            <w:tcW w:w="2835" w:type="dxa"/>
            <w:hideMark/>
            <w:tcPrChange w:id="695"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696"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r w:rsidRPr="00A86DB3" w:rsidDel="0018224F">
                <w:rPr>
                  <w:rFonts w:ascii="Times New Roman" w:hAnsi="Times New Roman" w:cs="Times New Roman"/>
                  <w:sz w:val="20"/>
                  <w:szCs w:val="20"/>
                </w:rPr>
                <w:delText xml:space="preserve"> </w:delText>
              </w:r>
            </w:del>
            <w:ins w:id="697" w:author="Autho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ins>
            <w:r w:rsidRPr="00A86DB3">
              <w:rPr>
                <w:rFonts w:ascii="Times New Roman" w:hAnsi="Times New Roman" w:cs="Times New Roman"/>
                <w:sz w:val="20"/>
                <w:szCs w:val="20"/>
              </w:rPr>
              <w:t>the</w:t>
            </w:r>
            <w:r>
              <w:rPr>
                <w:rFonts w:ascii="Times New Roman" w:hAnsi="Times New Roman" w:cs="Times New Roman"/>
                <w:sz w:val="20"/>
                <w:szCs w:val="20"/>
              </w:rPr>
              <w:t xml:space="preserve"> </w:t>
            </w:r>
            <w:del w:id="698" w:author="Author">
              <w:r w:rsidDel="003D5BF8">
                <w:rPr>
                  <w:rFonts w:ascii="Times New Roman" w:hAnsi="Times New Roman" w:cs="Times New Roman"/>
                  <w:sz w:val="20"/>
                  <w:szCs w:val="20"/>
                </w:rPr>
                <w:delText>solvency II</w:delText>
              </w:r>
              <w:r w:rsidRPr="00A86DB3" w:rsidDel="003D5BF8">
                <w:rPr>
                  <w:rFonts w:ascii="Times New Roman" w:hAnsi="Times New Roman" w:cs="Times New Roman"/>
                  <w:sz w:val="20"/>
                  <w:szCs w:val="20"/>
                </w:rPr>
                <w:delText xml:space="preserve"> </w:delText>
              </w:r>
            </w:del>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Total liabilities</w:t>
            </w:r>
          </w:p>
        </w:tc>
        <w:tc>
          <w:tcPr>
            <w:tcW w:w="4612" w:type="dxa"/>
            <w:tcPrChange w:id="699" w:author="Author">
              <w:tcPr>
                <w:tcW w:w="3903" w:type="dxa"/>
              </w:tcPr>
            </w:tcPrChange>
          </w:tcPr>
          <w:p w:rsidR="00126830" w:rsidDel="00126830" w:rsidRDefault="00126830" w:rsidP="007B4A49">
            <w:pPr>
              <w:rPr>
                <w:del w:id="700" w:author="Author"/>
                <w:rFonts w:ascii="Times New Roman" w:hAnsi="Times New Roman" w:cs="Times New Roman"/>
                <w:sz w:val="20"/>
                <w:szCs w:val="20"/>
              </w:rPr>
            </w:pPr>
            <w:ins w:id="701" w:author="Author">
              <w:r w:rsidRPr="007B4A49">
                <w:rPr>
                  <w:rFonts w:ascii="Times New Roman" w:hAnsi="Times New Roman" w:cs="Times New Roman"/>
                  <w:sz w:val="20"/>
                  <w:szCs w:val="20"/>
                </w:rPr>
                <w:t>Report the value of total liabilities</w:t>
              </w:r>
              <w:r>
                <w:rPr>
                  <w:rFonts w:ascii="Times New Roman" w:hAnsi="Times New Roman" w:cs="Times New Roman"/>
                  <w:sz w:val="20"/>
                  <w:szCs w:val="20"/>
                </w:rPr>
                <w:t xml:space="preserve"> </w:t>
              </w:r>
              <w:r w:rsidRPr="008C0A47">
                <w:rPr>
                  <w:rFonts w:ascii="Times New Roman" w:hAnsi="Times New Roman" w:cs="Times New Roman"/>
                  <w:sz w:val="20"/>
                  <w:szCs w:val="20"/>
                </w:rPr>
                <w:t>f</w:t>
              </w:r>
              <w:r>
                <w:rPr>
                  <w:rFonts w:ascii="Times New Roman" w:hAnsi="Times New Roman" w:cs="Times New Roman"/>
                  <w:sz w:val="20"/>
                  <w:szCs w:val="20"/>
                </w:rPr>
                <w:t>or</w:t>
              </w:r>
              <w:r w:rsidRPr="008C0A47">
                <w:rPr>
                  <w:rFonts w:ascii="Times New Roman" w:hAnsi="Times New Roman" w:cs="Times New Roman"/>
                  <w:sz w:val="20"/>
                  <w:szCs w:val="20"/>
                </w:rPr>
                <w:t xml:space="preserve"> the </w:t>
              </w:r>
              <w:del w:id="702" w:author="Author">
                <w:r w:rsidDel="003D5BF8">
                  <w:rPr>
                    <w:rFonts w:ascii="Times New Roman" w:hAnsi="Times New Roman" w:cs="Times New Roman"/>
                    <w:sz w:val="20"/>
                    <w:szCs w:val="20"/>
                  </w:rPr>
                  <w:delText xml:space="preserve">solvency II </w:delText>
                </w:r>
              </w:del>
              <w:r w:rsidRPr="008C0A47">
                <w:rPr>
                  <w:rFonts w:ascii="Times New Roman" w:hAnsi="Times New Roman" w:cs="Times New Roman"/>
                  <w:sz w:val="20"/>
                  <w:szCs w:val="20"/>
                </w:rPr>
                <w:t>reporting currency</w:t>
              </w:r>
              <w:r>
                <w:rPr>
                  <w:rFonts w:ascii="Times New Roman" w:hAnsi="Times New Roman" w:cs="Times New Roman"/>
                  <w:sz w:val="20"/>
                  <w:szCs w:val="20"/>
                </w:rPr>
                <w:t>.</w:t>
              </w:r>
            </w:ins>
            <w:del w:id="703" w:author="Author">
              <w:r w:rsidRPr="007B4A49" w:rsidDel="00126830">
                <w:rPr>
                  <w:rFonts w:ascii="Times New Roman" w:hAnsi="Times New Roman" w:cs="Times New Roman"/>
                  <w:sz w:val="20"/>
                  <w:szCs w:val="20"/>
                </w:rPr>
                <w:delText>Report the total value</w:delText>
              </w:r>
              <w:r w:rsidDel="00126830">
                <w:rPr>
                  <w:rFonts w:ascii="Times New Roman" w:hAnsi="Times New Roman" w:cs="Times New Roman"/>
                  <w:sz w:val="20"/>
                  <w:szCs w:val="20"/>
                </w:rPr>
                <w:delText xml:space="preserve"> </w:delText>
              </w:r>
              <w:r w:rsidRPr="007B4A49" w:rsidDel="00126830">
                <w:rPr>
                  <w:rFonts w:ascii="Times New Roman" w:hAnsi="Times New Roman" w:cs="Times New Roman"/>
                  <w:sz w:val="20"/>
                  <w:szCs w:val="20"/>
                </w:rPr>
                <w:delText>of total liabilities</w:delText>
              </w:r>
              <w:r w:rsidRPr="00CD5AEF"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CD5AEF" w:rsidDel="00126830">
                <w:rPr>
                  <w:rFonts w:ascii="Times New Roman" w:hAnsi="Times New Roman" w:cs="Times New Roman"/>
                  <w:sz w:val="20"/>
                  <w:szCs w:val="20"/>
                </w:rPr>
                <w:delText xml:space="preserve"> </w:delText>
              </w:r>
              <w:r w:rsidDel="00126830">
                <w:rPr>
                  <w:rFonts w:ascii="Times New Roman" w:hAnsi="Times New Roman" w:cs="Times New Roman"/>
                  <w:sz w:val="20"/>
                  <w:szCs w:val="20"/>
                </w:rPr>
                <w:delText xml:space="preserve">the </w:delText>
              </w:r>
              <w:r w:rsidRPr="00CD5AEF" w:rsidDel="00126830">
                <w:rPr>
                  <w:rFonts w:ascii="Times New Roman" w:hAnsi="Times New Roman" w:cs="Times New Roman"/>
                  <w:sz w:val="20"/>
                  <w:szCs w:val="20"/>
                </w:rPr>
                <w:delText>remaining currencies that are not reported by currency</w:delText>
              </w:r>
              <w:r w:rsidRPr="007B4A49" w:rsidDel="00126830">
                <w:rPr>
                  <w:rFonts w:ascii="Times New Roman" w:hAnsi="Times New Roman" w:cs="Times New Roman"/>
                  <w:sz w:val="20"/>
                  <w:szCs w:val="20"/>
                </w:rPr>
                <w:delText xml:space="preserve">. </w:delText>
              </w:r>
            </w:del>
          </w:p>
          <w:p w:rsidR="00126830" w:rsidDel="00126830" w:rsidRDefault="00126830" w:rsidP="007B4A49">
            <w:pPr>
              <w:rPr>
                <w:del w:id="704"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del w:id="705" w:author="Author">
              <w:r w:rsidRPr="007B4A49" w:rsidDel="00126830">
                <w:rPr>
                  <w:rFonts w:ascii="Times New Roman" w:hAnsi="Times New Roman" w:cs="Times New Roman"/>
                  <w:sz w:val="20"/>
                  <w:szCs w:val="20"/>
                </w:rPr>
                <w:delText>This means that this cell excludes the amount reported in the</w:delText>
              </w:r>
              <w:r w:rsidDel="00126830">
                <w:rPr>
                  <w:rFonts w:ascii="Times New Roman" w:hAnsi="Times New Roman" w:cs="Times New Roman"/>
                  <w:sz w:val="20"/>
                  <w:szCs w:val="20"/>
                </w:rPr>
                <w:delText xml:space="preserve"> solvency II</w:delText>
              </w:r>
              <w:r w:rsidRPr="007B4A49" w:rsidDel="00126830">
                <w:rPr>
                  <w:rFonts w:ascii="Times New Roman" w:hAnsi="Times New Roman" w:cs="Times New Roman"/>
                  <w:sz w:val="20"/>
                  <w:szCs w:val="20"/>
                </w:rPr>
                <w:delText xml:space="preserve"> reporting currency (C0030/R0200) and in the currencies reported by currency (C0050/R0200). </w:delText>
              </w:r>
            </w:del>
          </w:p>
        </w:tc>
      </w:tr>
      <w:tr w:rsidR="00126830" w:rsidRPr="00C81CBF" w:rsidTr="0061150D">
        <w:tc>
          <w:tcPr>
            <w:tcW w:w="1809" w:type="dxa"/>
            <w:hideMark/>
            <w:tcPrChange w:id="706" w:author="Author">
              <w:tcPr>
                <w:tcW w:w="1809" w:type="dxa"/>
                <w:hideMark/>
              </w:tcPr>
            </w:tcPrChange>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ins w:id="707" w:author="Author">
              <w:r>
                <w:rPr>
                  <w:rFonts w:ascii="Times New Roman" w:hAnsi="Times New Roman" w:cs="Times New Roman"/>
                  <w:sz w:val="20"/>
                  <w:szCs w:val="20"/>
                </w:rPr>
                <w:t>4</w:t>
              </w:r>
            </w:ins>
            <w:del w:id="708" w:author="Author">
              <w:r w:rsidRPr="007B4A49" w:rsidDel="002E66C6">
                <w:rPr>
                  <w:rFonts w:ascii="Times New Roman" w:hAnsi="Times New Roman" w:cs="Times New Roman"/>
                  <w:sz w:val="20"/>
                  <w:szCs w:val="20"/>
                </w:rPr>
                <w:delText>5</w:delText>
              </w:r>
            </w:del>
            <w:r w:rsidRPr="007B4A49">
              <w:rPr>
                <w:rFonts w:ascii="Times New Roman" w:hAnsi="Times New Roman" w:cs="Times New Roman"/>
                <w:sz w:val="20"/>
                <w:szCs w:val="20"/>
              </w:rPr>
              <w:t>0/R0200</w:t>
            </w:r>
          </w:p>
        </w:tc>
        <w:tc>
          <w:tcPr>
            <w:tcW w:w="2835" w:type="dxa"/>
            <w:hideMark/>
            <w:tcPrChange w:id="709" w:author="Author">
              <w:tcPr>
                <w:tcW w:w="3544" w:type="dxa"/>
                <w:hideMark/>
              </w:tcPr>
            </w:tcPrChange>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del w:id="710"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 the</w:delText>
              </w:r>
            </w:del>
            <w:ins w:id="711" w:author="Author">
              <w:r w:rsidR="0018224F">
                <w:rPr>
                  <w:rFonts w:ascii="Times New Roman" w:hAnsi="Times New Roman" w:cs="Times New Roman"/>
                  <w:sz w:val="20"/>
                  <w:szCs w:val="20"/>
                </w:rPr>
                <w:t>of</w:t>
              </w:r>
            </w:ins>
            <w:r w:rsidRPr="00A86DB3">
              <w:rPr>
                <w:rFonts w:ascii="Times New Roman" w:hAnsi="Times New Roman" w:cs="Times New Roman"/>
                <w:sz w:val="20"/>
                <w:szCs w:val="20"/>
              </w:rPr>
              <w:t xml:space="preserve"> remaining other currencies - Total liabilities</w:t>
            </w:r>
          </w:p>
        </w:tc>
        <w:tc>
          <w:tcPr>
            <w:tcW w:w="4612" w:type="dxa"/>
            <w:tcPrChange w:id="712" w:author="Author">
              <w:tcPr>
                <w:tcW w:w="3903" w:type="dxa"/>
              </w:tcPr>
            </w:tcPrChange>
          </w:tcPr>
          <w:p w:rsidR="00126830" w:rsidRDefault="00126830" w:rsidP="005A0366">
            <w:pPr>
              <w:rPr>
                <w:ins w:id="713" w:author="Author"/>
                <w:rFonts w:ascii="Times New Roman" w:hAnsi="Times New Roman" w:cs="Times New Roman"/>
                <w:sz w:val="20"/>
                <w:szCs w:val="20"/>
              </w:rPr>
            </w:pPr>
            <w:ins w:id="714" w:author="Author">
              <w:r w:rsidRPr="007B4A49">
                <w:rPr>
                  <w:rFonts w:ascii="Times New Roman" w:hAnsi="Times New Roman" w:cs="Times New Roman"/>
                  <w:sz w:val="20"/>
                  <w:szCs w:val="20"/>
                </w:rPr>
                <w:t>Report the total value</w:t>
              </w:r>
              <w:r>
                <w:rPr>
                  <w:rFonts w:ascii="Times New Roman" w:hAnsi="Times New Roman" w:cs="Times New Roman"/>
                  <w:sz w:val="20"/>
                  <w:szCs w:val="20"/>
                </w:rPr>
                <w:t xml:space="preserve"> </w:t>
              </w:r>
              <w:r w:rsidRPr="007B4A49">
                <w:rPr>
                  <w:rFonts w:ascii="Times New Roman" w:hAnsi="Times New Roman" w:cs="Times New Roman"/>
                  <w:sz w:val="20"/>
                  <w:szCs w:val="20"/>
                </w:rPr>
                <w:t>of total liabilities</w:t>
              </w:r>
              <w:r w:rsidRPr="00CD5AEF">
                <w:rPr>
                  <w:rFonts w:ascii="Times New Roman" w:hAnsi="Times New Roman" w:cs="Times New Roman"/>
                  <w:sz w:val="20"/>
                  <w:szCs w:val="20"/>
                </w:rPr>
                <w:t xml:space="preserve"> f</w:t>
              </w:r>
              <w:r>
                <w:rPr>
                  <w:rFonts w:ascii="Times New Roman" w:hAnsi="Times New Roman" w:cs="Times New Roman"/>
                  <w:sz w:val="20"/>
                  <w:szCs w:val="20"/>
                </w:rPr>
                <w:t>or</w:t>
              </w:r>
              <w:r w:rsidRPr="00CD5AEF">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CD5AEF">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ins>
          </w:p>
          <w:p w:rsidR="00126830" w:rsidRDefault="00126830" w:rsidP="005A0366">
            <w:pPr>
              <w:rPr>
                <w:ins w:id="715" w:author="Autho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ins w:id="716" w:author="Author">
              <w:r w:rsidRPr="007B4A49">
                <w:rPr>
                  <w:rFonts w:ascii="Times New Roman" w:hAnsi="Times New Roman" w:cs="Times New Roman"/>
                  <w:sz w:val="20"/>
                  <w:szCs w:val="20"/>
                </w:rPr>
                <w:t>This means that this cell excludes the amount reported in the</w:t>
              </w:r>
              <w:del w:id="717" w:author="Author">
                <w:r w:rsidDel="003D5BF8">
                  <w:rPr>
                    <w:rFonts w:ascii="Times New Roman" w:hAnsi="Times New Roman" w:cs="Times New Roman"/>
                    <w:sz w:val="20"/>
                    <w:szCs w:val="20"/>
                  </w:rPr>
                  <w:delText xml:space="preserve"> solvency II</w:delText>
                </w:r>
              </w:del>
              <w:r w:rsidRPr="007B4A49">
                <w:rPr>
                  <w:rFonts w:ascii="Times New Roman" w:hAnsi="Times New Roman" w:cs="Times New Roman"/>
                  <w:sz w:val="20"/>
                  <w:szCs w:val="20"/>
                </w:rPr>
                <w:t xml:space="preserve"> reporting currency (C0030/R0200) and in the currencies reported by currency (C0050/R0200). </w:t>
              </w:r>
            </w:ins>
            <w:del w:id="718" w:author="Author">
              <w:r w:rsidRPr="007B4A49" w:rsidDel="00126830">
                <w:rPr>
                  <w:rFonts w:ascii="Times New Roman" w:hAnsi="Times New Roman" w:cs="Times New Roman"/>
                  <w:sz w:val="20"/>
                  <w:szCs w:val="20"/>
                </w:rPr>
                <w:delText>Report the value of total liabilities</w:delText>
              </w:r>
              <w:r w:rsidRPr="001145B0" w:rsidDel="00126830">
                <w:rPr>
                  <w:rFonts w:ascii="Times New Roman" w:hAnsi="Times New Roman" w:cs="Times New Roman"/>
                  <w:sz w:val="20"/>
                  <w:szCs w:val="20"/>
                </w:rPr>
                <w:delText xml:space="preserve"> f</w:delText>
              </w:r>
              <w:r w:rsidDel="00126830">
                <w:rPr>
                  <w:rFonts w:ascii="Times New Roman" w:hAnsi="Times New Roman" w:cs="Times New Roman"/>
                  <w:sz w:val="20"/>
                  <w:szCs w:val="20"/>
                </w:rPr>
                <w:delText>or</w:delText>
              </w:r>
              <w:r w:rsidRPr="001145B0" w:rsidDel="00126830">
                <w:rPr>
                  <w:rFonts w:ascii="Times New Roman" w:hAnsi="Times New Roman" w:cs="Times New Roman"/>
                  <w:sz w:val="20"/>
                  <w:szCs w:val="20"/>
                </w:rPr>
                <w:delText xml:space="preserve"> each of the currency required to be reported separately</w:delText>
              </w:r>
              <w:r w:rsidDel="00126830">
                <w:rPr>
                  <w:rFonts w:ascii="Times New Roman" w:hAnsi="Times New Roman" w:cs="Times New Roman"/>
                  <w:sz w:val="20"/>
                  <w:szCs w:val="20"/>
                </w:rPr>
                <w:delText>.</w:delText>
              </w:r>
            </w:del>
          </w:p>
        </w:tc>
      </w:tr>
      <w:tr w:rsidR="00126830" w:rsidRPr="00C81CBF" w:rsidTr="0061150D">
        <w:trPr>
          <w:ins w:id="719" w:author="Author"/>
        </w:trPr>
        <w:tc>
          <w:tcPr>
            <w:tcW w:w="1809" w:type="dxa"/>
            <w:hideMark/>
            <w:tcPrChange w:id="720" w:author="Author">
              <w:tcPr>
                <w:tcW w:w="1809" w:type="dxa"/>
                <w:hideMark/>
              </w:tcPr>
            </w:tcPrChange>
          </w:tcPr>
          <w:p w:rsidR="00126830" w:rsidRDefault="00126830" w:rsidP="005A0366">
            <w:pPr>
              <w:rPr>
                <w:ins w:id="721" w:author="Author"/>
                <w:rFonts w:ascii="Times New Roman" w:hAnsi="Times New Roman" w:cs="Times New Roman"/>
                <w:sz w:val="20"/>
                <w:szCs w:val="20"/>
              </w:rPr>
            </w:pPr>
            <w:ins w:id="722" w:author="Autho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w:t>
              </w:r>
              <w:r>
                <w:rPr>
                  <w:rFonts w:ascii="Times New Roman" w:hAnsi="Times New Roman" w:cs="Times New Roman"/>
                  <w:sz w:val="20"/>
                  <w:szCs w:val="20"/>
                </w:rPr>
                <w:t>20</w:t>
              </w:r>
              <w:r w:rsidRPr="007B4A49">
                <w:rPr>
                  <w:rFonts w:ascii="Times New Roman" w:hAnsi="Times New Roman" w:cs="Times New Roman"/>
                  <w:sz w:val="20"/>
                  <w:szCs w:val="20"/>
                </w:rPr>
                <w:t>0</w:t>
              </w:r>
            </w:ins>
          </w:p>
          <w:p w:rsidR="00126830" w:rsidRPr="00D30FF3" w:rsidRDefault="00126830" w:rsidP="005A0366">
            <w:pPr>
              <w:rPr>
                <w:ins w:id="723" w:author="Author"/>
                <w:rFonts w:ascii="Times New Roman" w:hAnsi="Times New Roman" w:cs="Times New Roman"/>
                <w:sz w:val="20"/>
                <w:szCs w:val="20"/>
              </w:rPr>
            </w:pPr>
          </w:p>
        </w:tc>
        <w:tc>
          <w:tcPr>
            <w:tcW w:w="2835" w:type="dxa"/>
            <w:hideMark/>
            <w:tcPrChange w:id="724" w:author="Author">
              <w:tcPr>
                <w:tcW w:w="3544" w:type="dxa"/>
                <w:hideMark/>
              </w:tcPr>
            </w:tcPrChange>
          </w:tcPr>
          <w:p w:rsidR="00126830" w:rsidRPr="00D30FF3" w:rsidRDefault="00126830" w:rsidP="0018224F">
            <w:pPr>
              <w:rPr>
                <w:ins w:id="725" w:author="Author"/>
                <w:rFonts w:ascii="Times New Roman" w:hAnsi="Times New Roman" w:cs="Times New Roman"/>
                <w:sz w:val="20"/>
                <w:szCs w:val="20"/>
              </w:rPr>
            </w:pPr>
            <w:ins w:id="726" w:author="Author">
              <w:r w:rsidRPr="00A86DB3">
                <w:rPr>
                  <w:rFonts w:ascii="Times New Roman" w:hAnsi="Times New Roman" w:cs="Times New Roman"/>
                  <w:sz w:val="20"/>
                  <w:szCs w:val="20"/>
                </w:rPr>
                <w:t xml:space="preserve">Value </w:t>
              </w:r>
              <w:del w:id="727" w:author="Author">
                <w:r w:rsidRPr="00A86DB3" w:rsidDel="0018224F">
                  <w:rPr>
                    <w:rFonts w:ascii="Times New Roman" w:hAnsi="Times New Roman" w:cs="Times New Roman"/>
                    <w:sz w:val="20"/>
                    <w:szCs w:val="20"/>
                  </w:rPr>
                  <w:delText>f</w:delText>
                </w:r>
                <w:r w:rsidDel="0018224F">
                  <w:rPr>
                    <w:rFonts w:ascii="Times New Roman" w:hAnsi="Times New Roman" w:cs="Times New Roman"/>
                    <w:sz w:val="20"/>
                    <w:szCs w:val="20"/>
                  </w:rPr>
                  <w:delText>or</w:delText>
                </w:r>
              </w:del>
              <w:r w:rsidR="0018224F">
                <w:rPr>
                  <w:rFonts w:ascii="Times New Roman" w:hAnsi="Times New Roman" w:cs="Times New Roman"/>
                  <w:sz w:val="20"/>
                  <w:szCs w:val="20"/>
                </w:rPr>
                <w:t>of</w:t>
              </w:r>
              <w:r w:rsidRPr="00A86DB3">
                <w:rPr>
                  <w:rFonts w:ascii="Times New Roman" w:hAnsi="Times New Roman" w:cs="Times New Roman"/>
                  <w:sz w:val="20"/>
                  <w:szCs w:val="20"/>
                </w:rPr>
                <w:t xml:space="preserve"> material currencies - </w:t>
              </w:r>
              <w:r>
                <w:rPr>
                  <w:rFonts w:ascii="Times New Roman" w:hAnsi="Times New Roman" w:cs="Times New Roman"/>
                  <w:sz w:val="20"/>
                  <w:szCs w:val="20"/>
                </w:rPr>
                <w:t>Total</w:t>
              </w:r>
              <w:r w:rsidRPr="00A86DB3">
                <w:rPr>
                  <w:rFonts w:ascii="Times New Roman" w:hAnsi="Times New Roman" w:cs="Times New Roman"/>
                  <w:sz w:val="20"/>
                  <w:szCs w:val="20"/>
                </w:rPr>
                <w:t xml:space="preserve"> liabilities</w:t>
              </w:r>
            </w:ins>
          </w:p>
        </w:tc>
        <w:tc>
          <w:tcPr>
            <w:tcW w:w="4612" w:type="dxa"/>
            <w:hideMark/>
            <w:tcPrChange w:id="728" w:author="Author">
              <w:tcPr>
                <w:tcW w:w="3903" w:type="dxa"/>
                <w:hideMark/>
              </w:tcPr>
            </w:tcPrChange>
          </w:tcPr>
          <w:p w:rsidR="00126830" w:rsidRPr="00D30FF3" w:rsidRDefault="00126830" w:rsidP="005A0366">
            <w:pPr>
              <w:rPr>
                <w:ins w:id="729" w:author="Author"/>
                <w:rFonts w:ascii="Times New Roman" w:hAnsi="Times New Roman" w:cs="Times New Roman"/>
                <w:sz w:val="20"/>
                <w:szCs w:val="20"/>
              </w:rPr>
            </w:pPr>
            <w:ins w:id="730" w:author="Author">
              <w:r w:rsidRPr="007B4A49">
                <w:rPr>
                  <w:rFonts w:ascii="Times New Roman" w:hAnsi="Times New Roman" w:cs="Times New Roman"/>
                  <w:sz w:val="20"/>
                  <w:szCs w:val="20"/>
                </w:rPr>
                <w:t>Report the value of total liabilities</w:t>
              </w:r>
              <w:r w:rsidRPr="001145B0">
                <w:rPr>
                  <w:rFonts w:ascii="Times New Roman" w:hAnsi="Times New Roman" w:cs="Times New Roman"/>
                  <w:sz w:val="20"/>
                  <w:szCs w:val="20"/>
                </w:rPr>
                <w:t xml:space="preserve"> f</w:t>
              </w:r>
              <w:r>
                <w:rPr>
                  <w:rFonts w:ascii="Times New Roman" w:hAnsi="Times New Roman" w:cs="Times New Roman"/>
                  <w:sz w:val="20"/>
                  <w:szCs w:val="20"/>
                </w:rPr>
                <w:t>or</w:t>
              </w:r>
              <w:r w:rsidRPr="001145B0">
                <w:rPr>
                  <w:rFonts w:ascii="Times New Roman" w:hAnsi="Times New Roman" w:cs="Times New Roman"/>
                  <w:sz w:val="20"/>
                  <w:szCs w:val="20"/>
                </w:rPr>
                <w:t xml:space="preserve"> each of the currency required to be reported separately</w:t>
              </w:r>
              <w:r>
                <w:rPr>
                  <w:rFonts w:ascii="Times New Roman" w:hAnsi="Times New Roman" w:cs="Times New Roman"/>
                  <w:sz w:val="20"/>
                  <w:szCs w:val="20"/>
                </w:rPr>
                <w:t>.</w:t>
              </w:r>
            </w:ins>
          </w:p>
        </w:tc>
      </w:tr>
    </w:tbl>
    <w:p w:rsidR="00BB7862" w:rsidRPr="00D30FF3" w:rsidRDefault="00BB7862">
      <w:pPr>
        <w:rPr>
          <w:rFonts w:ascii="Times New Roman" w:hAnsi="Times New Roman" w:cs="Times New Roman"/>
          <w:sz w:val="20"/>
          <w:szCs w:val="20"/>
        </w:rPr>
      </w:pPr>
    </w:p>
    <w:sectPr w:rsidR="00BB7862" w:rsidRPr="00D30FF3" w:rsidSect="0084338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5EB" w:rsidRDefault="002C15EB" w:rsidP="00445AB8">
      <w:pPr>
        <w:spacing w:after="0" w:line="240" w:lineRule="auto"/>
      </w:pPr>
      <w:r>
        <w:separator/>
      </w:r>
    </w:p>
  </w:endnote>
  <w:endnote w:type="continuationSeparator" w:id="0">
    <w:p w:rsidR="002C15EB" w:rsidRDefault="002C15EB" w:rsidP="00445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362127"/>
      <w:docPartObj>
        <w:docPartGallery w:val="Page Numbers (Bottom of Page)"/>
        <w:docPartUnique/>
      </w:docPartObj>
    </w:sdtPr>
    <w:sdtEndPr>
      <w:rPr>
        <w:noProof/>
      </w:rPr>
    </w:sdtEndPr>
    <w:sdtContent>
      <w:p w:rsidR="00445AB8" w:rsidRDefault="00B84C85">
        <w:pPr>
          <w:pStyle w:val="Footer"/>
          <w:jc w:val="center"/>
        </w:pPr>
        <w:r>
          <w:fldChar w:fldCharType="begin"/>
        </w:r>
        <w:r w:rsidR="00445AB8">
          <w:instrText xml:space="preserve"> PAGE   \* MERGEFORMAT </w:instrText>
        </w:r>
        <w:r>
          <w:fldChar w:fldCharType="separate"/>
        </w:r>
        <w:r w:rsidR="0061150D">
          <w:rPr>
            <w:noProof/>
          </w:rPr>
          <w:t>1</w:t>
        </w:r>
        <w:r>
          <w:rPr>
            <w:noProof/>
          </w:rPr>
          <w:fldChar w:fldCharType="end"/>
        </w:r>
      </w:p>
    </w:sdtContent>
  </w:sdt>
  <w:p w:rsidR="00445AB8" w:rsidRDefault="00445A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5EB" w:rsidRDefault="002C15EB" w:rsidP="00445AB8">
      <w:pPr>
        <w:spacing w:after="0" w:line="240" w:lineRule="auto"/>
      </w:pPr>
      <w:r>
        <w:separator/>
      </w:r>
    </w:p>
  </w:footnote>
  <w:footnote w:type="continuationSeparator" w:id="0">
    <w:p w:rsidR="002C15EB" w:rsidRDefault="002C15EB" w:rsidP="00445A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3424D"/>
    <w:rsid w:val="00001CB0"/>
    <w:rsid w:val="000041B7"/>
    <w:rsid w:val="0001094F"/>
    <w:rsid w:val="00032D22"/>
    <w:rsid w:val="000368DB"/>
    <w:rsid w:val="00040559"/>
    <w:rsid w:val="00064DA2"/>
    <w:rsid w:val="00070DCB"/>
    <w:rsid w:val="00072A8B"/>
    <w:rsid w:val="00072B9F"/>
    <w:rsid w:val="00072C44"/>
    <w:rsid w:val="0007364A"/>
    <w:rsid w:val="00077545"/>
    <w:rsid w:val="00077669"/>
    <w:rsid w:val="00085E46"/>
    <w:rsid w:val="00090B27"/>
    <w:rsid w:val="00096E07"/>
    <w:rsid w:val="000A55C2"/>
    <w:rsid w:val="000B1D70"/>
    <w:rsid w:val="000E616A"/>
    <w:rsid w:val="000F648C"/>
    <w:rsid w:val="00103E5A"/>
    <w:rsid w:val="00113ECE"/>
    <w:rsid w:val="00116A63"/>
    <w:rsid w:val="00117E6D"/>
    <w:rsid w:val="00122348"/>
    <w:rsid w:val="0012349D"/>
    <w:rsid w:val="001266D3"/>
    <w:rsid w:val="00126830"/>
    <w:rsid w:val="00140554"/>
    <w:rsid w:val="0014783D"/>
    <w:rsid w:val="0015471E"/>
    <w:rsid w:val="00154B4C"/>
    <w:rsid w:val="001620FC"/>
    <w:rsid w:val="0017461A"/>
    <w:rsid w:val="00176EAD"/>
    <w:rsid w:val="0018224F"/>
    <w:rsid w:val="0019027A"/>
    <w:rsid w:val="001972C1"/>
    <w:rsid w:val="001A7774"/>
    <w:rsid w:val="001D6C0D"/>
    <w:rsid w:val="001F1313"/>
    <w:rsid w:val="0021019F"/>
    <w:rsid w:val="00217C34"/>
    <w:rsid w:val="00224EEF"/>
    <w:rsid w:val="002342F4"/>
    <w:rsid w:val="002414A8"/>
    <w:rsid w:val="00250B6C"/>
    <w:rsid w:val="00252163"/>
    <w:rsid w:val="00271CA4"/>
    <w:rsid w:val="0027400B"/>
    <w:rsid w:val="002779AD"/>
    <w:rsid w:val="00291EBC"/>
    <w:rsid w:val="002953E7"/>
    <w:rsid w:val="002A0455"/>
    <w:rsid w:val="002C1287"/>
    <w:rsid w:val="002C15EB"/>
    <w:rsid w:val="002C56E4"/>
    <w:rsid w:val="002D201D"/>
    <w:rsid w:val="002E10A4"/>
    <w:rsid w:val="002E3A30"/>
    <w:rsid w:val="002E540C"/>
    <w:rsid w:val="002E66C6"/>
    <w:rsid w:val="002F0794"/>
    <w:rsid w:val="00300A09"/>
    <w:rsid w:val="00314408"/>
    <w:rsid w:val="00334E25"/>
    <w:rsid w:val="003416C2"/>
    <w:rsid w:val="0034265C"/>
    <w:rsid w:val="00351925"/>
    <w:rsid w:val="00355206"/>
    <w:rsid w:val="00377B3A"/>
    <w:rsid w:val="003A1365"/>
    <w:rsid w:val="003A6A5C"/>
    <w:rsid w:val="003C237F"/>
    <w:rsid w:val="003C2445"/>
    <w:rsid w:val="003D4303"/>
    <w:rsid w:val="003D5989"/>
    <w:rsid w:val="003D5BF8"/>
    <w:rsid w:val="003E381B"/>
    <w:rsid w:val="003F2983"/>
    <w:rsid w:val="004010CE"/>
    <w:rsid w:val="004015CA"/>
    <w:rsid w:val="00411CA9"/>
    <w:rsid w:val="0044018B"/>
    <w:rsid w:val="00445AB8"/>
    <w:rsid w:val="00466BB1"/>
    <w:rsid w:val="0046739D"/>
    <w:rsid w:val="00486CB7"/>
    <w:rsid w:val="00497596"/>
    <w:rsid w:val="004A1249"/>
    <w:rsid w:val="004A39F0"/>
    <w:rsid w:val="004C1C7E"/>
    <w:rsid w:val="004D5FD8"/>
    <w:rsid w:val="004E435D"/>
    <w:rsid w:val="004F4D67"/>
    <w:rsid w:val="00500C15"/>
    <w:rsid w:val="005155DA"/>
    <w:rsid w:val="0051621A"/>
    <w:rsid w:val="00516B6A"/>
    <w:rsid w:val="0052450A"/>
    <w:rsid w:val="00526F5F"/>
    <w:rsid w:val="005623DA"/>
    <w:rsid w:val="005805F9"/>
    <w:rsid w:val="0059606C"/>
    <w:rsid w:val="00597FDB"/>
    <w:rsid w:val="005C5DE9"/>
    <w:rsid w:val="005D197C"/>
    <w:rsid w:val="005D224E"/>
    <w:rsid w:val="005D281D"/>
    <w:rsid w:val="005E4B52"/>
    <w:rsid w:val="005F2115"/>
    <w:rsid w:val="005F7748"/>
    <w:rsid w:val="006038B8"/>
    <w:rsid w:val="00604872"/>
    <w:rsid w:val="00604CD4"/>
    <w:rsid w:val="0061150D"/>
    <w:rsid w:val="00611636"/>
    <w:rsid w:val="00614B40"/>
    <w:rsid w:val="00622BB8"/>
    <w:rsid w:val="00623BB3"/>
    <w:rsid w:val="006307DE"/>
    <w:rsid w:val="00633012"/>
    <w:rsid w:val="00643E02"/>
    <w:rsid w:val="006521C5"/>
    <w:rsid w:val="006538DD"/>
    <w:rsid w:val="00655279"/>
    <w:rsid w:val="006674B6"/>
    <w:rsid w:val="00672C41"/>
    <w:rsid w:val="0068295E"/>
    <w:rsid w:val="006909F7"/>
    <w:rsid w:val="006A35FA"/>
    <w:rsid w:val="006A5512"/>
    <w:rsid w:val="006A6705"/>
    <w:rsid w:val="006C1A57"/>
    <w:rsid w:val="006C6AF0"/>
    <w:rsid w:val="006F51A0"/>
    <w:rsid w:val="007102B1"/>
    <w:rsid w:val="00712082"/>
    <w:rsid w:val="00716566"/>
    <w:rsid w:val="007243D1"/>
    <w:rsid w:val="0072503A"/>
    <w:rsid w:val="0073152E"/>
    <w:rsid w:val="00757A1C"/>
    <w:rsid w:val="007640CE"/>
    <w:rsid w:val="00795CF0"/>
    <w:rsid w:val="007A48FB"/>
    <w:rsid w:val="007B1546"/>
    <w:rsid w:val="007B1ECB"/>
    <w:rsid w:val="007B4E4A"/>
    <w:rsid w:val="007C4C03"/>
    <w:rsid w:val="007C5D74"/>
    <w:rsid w:val="007D07CE"/>
    <w:rsid w:val="007D6244"/>
    <w:rsid w:val="007E115F"/>
    <w:rsid w:val="007E7000"/>
    <w:rsid w:val="007F7934"/>
    <w:rsid w:val="00801E01"/>
    <w:rsid w:val="00807505"/>
    <w:rsid w:val="00816C7A"/>
    <w:rsid w:val="00822DE8"/>
    <w:rsid w:val="00833FE8"/>
    <w:rsid w:val="00842670"/>
    <w:rsid w:val="00843388"/>
    <w:rsid w:val="008549E5"/>
    <w:rsid w:val="008551FC"/>
    <w:rsid w:val="0086238F"/>
    <w:rsid w:val="0086798A"/>
    <w:rsid w:val="00876514"/>
    <w:rsid w:val="0089655D"/>
    <w:rsid w:val="008C3672"/>
    <w:rsid w:val="008D04BC"/>
    <w:rsid w:val="008E31AE"/>
    <w:rsid w:val="00901C85"/>
    <w:rsid w:val="00902322"/>
    <w:rsid w:val="00904793"/>
    <w:rsid w:val="00907955"/>
    <w:rsid w:val="009133E3"/>
    <w:rsid w:val="0093354D"/>
    <w:rsid w:val="009350D6"/>
    <w:rsid w:val="0094261A"/>
    <w:rsid w:val="009672A4"/>
    <w:rsid w:val="00976A67"/>
    <w:rsid w:val="00994A22"/>
    <w:rsid w:val="009B1506"/>
    <w:rsid w:val="009B725C"/>
    <w:rsid w:val="009C3AAD"/>
    <w:rsid w:val="009D3528"/>
    <w:rsid w:val="00A048EE"/>
    <w:rsid w:val="00A054DE"/>
    <w:rsid w:val="00A16F09"/>
    <w:rsid w:val="00A175AE"/>
    <w:rsid w:val="00A3424D"/>
    <w:rsid w:val="00A34FDD"/>
    <w:rsid w:val="00A5042B"/>
    <w:rsid w:val="00A529AC"/>
    <w:rsid w:val="00A57BEA"/>
    <w:rsid w:val="00A62966"/>
    <w:rsid w:val="00A66FB7"/>
    <w:rsid w:val="00A80E56"/>
    <w:rsid w:val="00A85A05"/>
    <w:rsid w:val="00A85C41"/>
    <w:rsid w:val="00A87F77"/>
    <w:rsid w:val="00A933A9"/>
    <w:rsid w:val="00AB326B"/>
    <w:rsid w:val="00AD23BE"/>
    <w:rsid w:val="00AE17E0"/>
    <w:rsid w:val="00AE2DF5"/>
    <w:rsid w:val="00AE5774"/>
    <w:rsid w:val="00B12DA3"/>
    <w:rsid w:val="00B1567F"/>
    <w:rsid w:val="00B6576B"/>
    <w:rsid w:val="00B67CA2"/>
    <w:rsid w:val="00B71923"/>
    <w:rsid w:val="00B740F0"/>
    <w:rsid w:val="00B84C85"/>
    <w:rsid w:val="00BB47F5"/>
    <w:rsid w:val="00BB7862"/>
    <w:rsid w:val="00BC1B03"/>
    <w:rsid w:val="00BF3301"/>
    <w:rsid w:val="00BF7033"/>
    <w:rsid w:val="00C07816"/>
    <w:rsid w:val="00C21AAC"/>
    <w:rsid w:val="00C237BB"/>
    <w:rsid w:val="00C31F7B"/>
    <w:rsid w:val="00C3408D"/>
    <w:rsid w:val="00C402A2"/>
    <w:rsid w:val="00C431C2"/>
    <w:rsid w:val="00C477EF"/>
    <w:rsid w:val="00C50128"/>
    <w:rsid w:val="00C565F6"/>
    <w:rsid w:val="00C57F74"/>
    <w:rsid w:val="00C57FB0"/>
    <w:rsid w:val="00C62596"/>
    <w:rsid w:val="00C7695D"/>
    <w:rsid w:val="00C801F9"/>
    <w:rsid w:val="00C81CBF"/>
    <w:rsid w:val="00C900D5"/>
    <w:rsid w:val="00C9210C"/>
    <w:rsid w:val="00CB52A5"/>
    <w:rsid w:val="00CC6FA1"/>
    <w:rsid w:val="00CD511E"/>
    <w:rsid w:val="00CE014D"/>
    <w:rsid w:val="00CE1B55"/>
    <w:rsid w:val="00CE510C"/>
    <w:rsid w:val="00CF4FE2"/>
    <w:rsid w:val="00D03F2D"/>
    <w:rsid w:val="00D04CEC"/>
    <w:rsid w:val="00D1624A"/>
    <w:rsid w:val="00D1645E"/>
    <w:rsid w:val="00D30FF3"/>
    <w:rsid w:val="00D34217"/>
    <w:rsid w:val="00D653D6"/>
    <w:rsid w:val="00D669D3"/>
    <w:rsid w:val="00D7303D"/>
    <w:rsid w:val="00D75BE7"/>
    <w:rsid w:val="00D77DF3"/>
    <w:rsid w:val="00DA32DD"/>
    <w:rsid w:val="00DA5558"/>
    <w:rsid w:val="00DB0992"/>
    <w:rsid w:val="00DE23FC"/>
    <w:rsid w:val="00DE3B52"/>
    <w:rsid w:val="00DE672D"/>
    <w:rsid w:val="00E006BC"/>
    <w:rsid w:val="00E10A16"/>
    <w:rsid w:val="00E21B7B"/>
    <w:rsid w:val="00E21D80"/>
    <w:rsid w:val="00E37EC2"/>
    <w:rsid w:val="00E4015E"/>
    <w:rsid w:val="00E530F9"/>
    <w:rsid w:val="00E61E33"/>
    <w:rsid w:val="00E7386D"/>
    <w:rsid w:val="00E75173"/>
    <w:rsid w:val="00E757C5"/>
    <w:rsid w:val="00E77A9C"/>
    <w:rsid w:val="00E8572D"/>
    <w:rsid w:val="00E86336"/>
    <w:rsid w:val="00E87E5C"/>
    <w:rsid w:val="00E922AE"/>
    <w:rsid w:val="00EA3EDA"/>
    <w:rsid w:val="00EB3A25"/>
    <w:rsid w:val="00EE21CA"/>
    <w:rsid w:val="00EE3C35"/>
    <w:rsid w:val="00EE42A0"/>
    <w:rsid w:val="00EF079A"/>
    <w:rsid w:val="00F036DA"/>
    <w:rsid w:val="00F0388B"/>
    <w:rsid w:val="00F21183"/>
    <w:rsid w:val="00F310DC"/>
    <w:rsid w:val="00F32582"/>
    <w:rsid w:val="00F34CC1"/>
    <w:rsid w:val="00F455ED"/>
    <w:rsid w:val="00F56AB0"/>
    <w:rsid w:val="00F617E0"/>
    <w:rsid w:val="00F63C7B"/>
    <w:rsid w:val="00F81EDF"/>
    <w:rsid w:val="00F85EF8"/>
    <w:rsid w:val="00FA18BE"/>
    <w:rsid w:val="00FA46D1"/>
    <w:rsid w:val="00FC5FE3"/>
    <w:rsid w:val="00FC6EE7"/>
    <w:rsid w:val="00FD6964"/>
    <w:rsid w:val="00FE03C5"/>
    <w:rsid w:val="00FE11A6"/>
    <w:rsid w:val="00FE1D0B"/>
    <w:rsid w:val="00FF4238"/>
    <w:rsid w:val="00FF5A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4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3424D"/>
    <w:rPr>
      <w:sz w:val="16"/>
      <w:szCs w:val="16"/>
    </w:rPr>
  </w:style>
  <w:style w:type="paragraph" w:styleId="CommentText">
    <w:name w:val="annotation text"/>
    <w:basedOn w:val="Normal"/>
    <w:link w:val="CommentTextChar"/>
    <w:uiPriority w:val="99"/>
    <w:semiHidden/>
    <w:unhideWhenUsed/>
    <w:rsid w:val="00A3424D"/>
    <w:pPr>
      <w:spacing w:line="240" w:lineRule="auto"/>
    </w:pPr>
    <w:rPr>
      <w:sz w:val="20"/>
      <w:szCs w:val="20"/>
    </w:rPr>
  </w:style>
  <w:style w:type="character" w:customStyle="1" w:styleId="CommentTextChar">
    <w:name w:val="Comment Text Char"/>
    <w:basedOn w:val="DefaultParagraphFont"/>
    <w:link w:val="CommentText"/>
    <w:uiPriority w:val="99"/>
    <w:semiHidden/>
    <w:rsid w:val="00A3424D"/>
    <w:rPr>
      <w:sz w:val="20"/>
      <w:szCs w:val="20"/>
    </w:rPr>
  </w:style>
  <w:style w:type="paragraph" w:styleId="CommentSubject">
    <w:name w:val="annotation subject"/>
    <w:basedOn w:val="CommentText"/>
    <w:next w:val="CommentText"/>
    <w:link w:val="CommentSubjectChar"/>
    <w:uiPriority w:val="99"/>
    <w:semiHidden/>
    <w:unhideWhenUsed/>
    <w:rsid w:val="00A3424D"/>
    <w:rPr>
      <w:b/>
      <w:bCs/>
    </w:rPr>
  </w:style>
  <w:style w:type="character" w:customStyle="1" w:styleId="CommentSubjectChar">
    <w:name w:val="Comment Subject Char"/>
    <w:basedOn w:val="CommentTextChar"/>
    <w:link w:val="CommentSubject"/>
    <w:uiPriority w:val="99"/>
    <w:semiHidden/>
    <w:rsid w:val="00A3424D"/>
    <w:rPr>
      <w:b/>
      <w:bCs/>
      <w:sz w:val="20"/>
      <w:szCs w:val="20"/>
    </w:rPr>
  </w:style>
  <w:style w:type="paragraph" w:styleId="BalloonText">
    <w:name w:val="Balloon Text"/>
    <w:basedOn w:val="Normal"/>
    <w:link w:val="BalloonTextChar"/>
    <w:uiPriority w:val="99"/>
    <w:semiHidden/>
    <w:unhideWhenUsed/>
    <w:rsid w:val="00A34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24D"/>
    <w:rPr>
      <w:rFonts w:ascii="Tahoma" w:hAnsi="Tahoma" w:cs="Tahoma"/>
      <w:sz w:val="16"/>
      <w:szCs w:val="16"/>
    </w:rPr>
  </w:style>
  <w:style w:type="paragraph" w:styleId="Revision">
    <w:name w:val="Revision"/>
    <w:hidden/>
    <w:uiPriority w:val="99"/>
    <w:semiHidden/>
    <w:rsid w:val="00E87E5C"/>
    <w:pPr>
      <w:spacing w:after="0" w:line="240" w:lineRule="auto"/>
    </w:pPr>
  </w:style>
  <w:style w:type="paragraph" w:styleId="Header">
    <w:name w:val="header"/>
    <w:basedOn w:val="Normal"/>
    <w:link w:val="HeaderChar"/>
    <w:uiPriority w:val="99"/>
    <w:unhideWhenUsed/>
    <w:rsid w:val="00445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AB8"/>
  </w:style>
  <w:style w:type="paragraph" w:styleId="Footer">
    <w:name w:val="footer"/>
    <w:basedOn w:val="Normal"/>
    <w:link w:val="FooterChar"/>
    <w:uiPriority w:val="99"/>
    <w:unhideWhenUsed/>
    <w:rsid w:val="00445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A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4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3424D"/>
    <w:rPr>
      <w:sz w:val="16"/>
      <w:szCs w:val="16"/>
    </w:rPr>
  </w:style>
  <w:style w:type="paragraph" w:styleId="CommentText">
    <w:name w:val="annotation text"/>
    <w:basedOn w:val="Normal"/>
    <w:link w:val="CommentTextChar"/>
    <w:uiPriority w:val="99"/>
    <w:semiHidden/>
    <w:unhideWhenUsed/>
    <w:rsid w:val="00A3424D"/>
    <w:pPr>
      <w:spacing w:line="240" w:lineRule="auto"/>
    </w:pPr>
    <w:rPr>
      <w:sz w:val="20"/>
      <w:szCs w:val="20"/>
    </w:rPr>
  </w:style>
  <w:style w:type="character" w:customStyle="1" w:styleId="CommentTextChar">
    <w:name w:val="Comment Text Char"/>
    <w:basedOn w:val="DefaultParagraphFont"/>
    <w:link w:val="CommentText"/>
    <w:uiPriority w:val="99"/>
    <w:semiHidden/>
    <w:rsid w:val="00A3424D"/>
    <w:rPr>
      <w:sz w:val="20"/>
      <w:szCs w:val="20"/>
    </w:rPr>
  </w:style>
  <w:style w:type="paragraph" w:styleId="CommentSubject">
    <w:name w:val="annotation subject"/>
    <w:basedOn w:val="CommentText"/>
    <w:next w:val="CommentText"/>
    <w:link w:val="CommentSubjectChar"/>
    <w:uiPriority w:val="99"/>
    <w:semiHidden/>
    <w:unhideWhenUsed/>
    <w:rsid w:val="00A3424D"/>
    <w:rPr>
      <w:b/>
      <w:bCs/>
    </w:rPr>
  </w:style>
  <w:style w:type="character" w:customStyle="1" w:styleId="CommentSubjectChar">
    <w:name w:val="Comment Subject Char"/>
    <w:basedOn w:val="CommentTextChar"/>
    <w:link w:val="CommentSubject"/>
    <w:uiPriority w:val="99"/>
    <w:semiHidden/>
    <w:rsid w:val="00A3424D"/>
    <w:rPr>
      <w:b/>
      <w:bCs/>
      <w:sz w:val="20"/>
      <w:szCs w:val="20"/>
    </w:rPr>
  </w:style>
  <w:style w:type="paragraph" w:styleId="BalloonText">
    <w:name w:val="Balloon Text"/>
    <w:basedOn w:val="Normal"/>
    <w:link w:val="BalloonTextChar"/>
    <w:uiPriority w:val="99"/>
    <w:semiHidden/>
    <w:unhideWhenUsed/>
    <w:rsid w:val="00A34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24D"/>
    <w:rPr>
      <w:rFonts w:ascii="Tahoma" w:hAnsi="Tahoma" w:cs="Tahoma"/>
      <w:sz w:val="16"/>
      <w:szCs w:val="16"/>
    </w:rPr>
  </w:style>
  <w:style w:type="paragraph" w:styleId="Revision">
    <w:name w:val="Revision"/>
    <w:hidden/>
    <w:uiPriority w:val="99"/>
    <w:semiHidden/>
    <w:rsid w:val="00E87E5C"/>
    <w:pPr>
      <w:spacing w:after="0" w:line="240" w:lineRule="auto"/>
    </w:pPr>
  </w:style>
  <w:style w:type="paragraph" w:styleId="Header">
    <w:name w:val="header"/>
    <w:basedOn w:val="Normal"/>
    <w:link w:val="HeaderChar"/>
    <w:uiPriority w:val="99"/>
    <w:unhideWhenUsed/>
    <w:rsid w:val="00445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AB8"/>
  </w:style>
  <w:style w:type="paragraph" w:styleId="Footer">
    <w:name w:val="footer"/>
    <w:basedOn w:val="Normal"/>
    <w:link w:val="FooterChar"/>
    <w:uiPriority w:val="99"/>
    <w:unhideWhenUsed/>
    <w:rsid w:val="00445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33088">
      <w:bodyDiv w:val="1"/>
      <w:marLeft w:val="0"/>
      <w:marRight w:val="0"/>
      <w:marTop w:val="0"/>
      <w:marBottom w:val="0"/>
      <w:divBdr>
        <w:top w:val="none" w:sz="0" w:space="0" w:color="auto"/>
        <w:left w:val="none" w:sz="0" w:space="0" w:color="auto"/>
        <w:bottom w:val="none" w:sz="0" w:space="0" w:color="auto"/>
        <w:right w:val="none" w:sz="0" w:space="0" w:color="auto"/>
      </w:divBdr>
    </w:div>
    <w:div w:id="184165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F9D6F-4549-49D8-AA34-C473E400E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3936</Words>
  <Characters>22437</Characters>
  <Application>Microsoft Office Word</Application>
  <DocSecurity>0</DocSecurity>
  <Lines>186</Lines>
  <Paragraphs>52</Paragraphs>
  <ScaleCrop>false</ScaleCrop>
  <Company/>
  <LinksUpToDate>false</LinksUpToDate>
  <CharactersWithSpaces>26321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2015-07-02T20:46:00Z</dcterms:created>
  <dcterms:modified xsi:type="dcterms:W3CDTF">2015-07-02T20:47:00Z</dcterms:modified>
</cp:coreProperties>
</file>